
<file path=[Content_Types].xml><?xml version="1.0" encoding="utf-8"?>
<Types xmlns="http://schemas.openxmlformats.org/package/2006/content-types">
  <Default Extension="xml" ContentType="application/xml"/>
  <Default Extension="png" ContentType="image/png"/>
  <Default Extension="sldx" ContentType="application/vnd.openxmlformats-officedocument.presentationml.slide"/>
  <Default Extension="emf" ContentType="image/x-em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0D5F7248" w14:textId="77777777" w:rsidR="000C097C" w:rsidRPr="0066762C" w:rsidRDefault="005D74CC" w:rsidP="00E12996">
      <w:pPr>
        <w:jc w:val="center"/>
        <w:rPr>
          <w:rFonts w:ascii="Arial" w:hAnsi="Arial" w:cs="Arial"/>
          <w:b/>
          <w:noProof/>
          <w:color w:val="1F497D"/>
          <w:lang w:val="en-GB"/>
        </w:rPr>
      </w:pPr>
    </w:p>
    <w:p w14:paraId="21AFDECB" w14:textId="77777777" w:rsidR="000C097C" w:rsidRPr="0066762C" w:rsidRDefault="005D74CC" w:rsidP="00E577A7">
      <w:pPr>
        <w:rPr>
          <w:rFonts w:ascii="Arial" w:hAnsi="Arial" w:cs="Arial"/>
          <w:u w:val="single"/>
          <w:lang w:val="en-GB"/>
        </w:rPr>
      </w:pPr>
      <w:r>
        <w:rPr>
          <w:rFonts w:ascii="Arial" w:hAnsi="Arial" w:cs="Arial"/>
          <w:noProof/>
          <w:lang w:val="en-GB" w:eastAsia="zh-CN"/>
        </w:rPr>
        <w:pict w14:anchorId="323E217F">
          <v:shapetype id="_x0000_t176" coordsize="21600,21600" o:spt="176" adj="2700" path="m@0,0qx0@0l0@2qy@0,21600l@1,21600qx21600@2l21600@0qy@1,0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5" type="#_x0000_t176" style="position:absolute;margin-left:94.85pt;margin-top:1.65pt;width:333.7pt;height:23.75pt;z-index:251658240" fillcolor="#0070c0" strokecolor="#4f81bd" strokeweight=".5pt">
            <v:textbox>
              <w:txbxContent>
                <w:p w14:paraId="33E80D1C" w14:textId="77777777" w:rsidR="000C097C" w:rsidRPr="00DF6D35" w:rsidRDefault="005D74CC" w:rsidP="00CF1DE1">
                  <w:pPr>
                    <w:jc w:val="center"/>
                    <w:rPr>
                      <w:rFonts w:ascii="Calibri" w:hAnsi="Calibri"/>
                      <w:b/>
                      <w:color w:val="FFFFFF"/>
                      <w:sz w:val="28"/>
                      <w:szCs w:val="28"/>
                    </w:rPr>
                  </w:pPr>
                  <w:r>
                    <w:rPr>
                      <w:rFonts w:ascii="SimSun" w:eastAsia="SimSun" w:hAnsi="SimSun" w:cs="SimSun"/>
                      <w:b/>
                      <w:bCs/>
                      <w:color w:val="FFFFFF"/>
                      <w:sz w:val="28"/>
                      <w:szCs w:val="28"/>
                      <w:bdr w:val="nil"/>
                      <w:lang w:val="zh-CN" w:eastAsia="zh-CN"/>
                    </w:rPr>
                    <w:t>培训师笔记</w:t>
                  </w:r>
                </w:p>
              </w:txbxContent>
            </v:textbox>
          </v:shape>
        </w:pict>
      </w:r>
    </w:p>
    <w:p w14:paraId="7302D2C8" w14:textId="77777777" w:rsidR="000C097C" w:rsidRPr="0066762C" w:rsidRDefault="005D74CC" w:rsidP="001D747D">
      <w:pPr>
        <w:rPr>
          <w:rFonts w:ascii="Arial" w:hAnsi="Arial" w:cs="Arial"/>
          <w:lang w:val="en-GB"/>
        </w:rPr>
      </w:pPr>
    </w:p>
    <w:tbl>
      <w:tblPr>
        <w:tblpPr w:leftFromText="180" w:rightFromText="180" w:vertAnchor="page" w:horzAnchor="margin" w:tblpY="2056"/>
        <w:tblW w:w="5000" w:type="pct"/>
        <w:tblBorders>
          <w:top w:val="single" w:sz="8" w:space="0" w:color="1F497D"/>
          <w:left w:val="single" w:sz="8" w:space="0" w:color="1F497D"/>
          <w:bottom w:val="single" w:sz="8" w:space="0" w:color="1F497D"/>
          <w:right w:val="single" w:sz="8" w:space="0" w:color="1F497D"/>
          <w:insideH w:val="single" w:sz="8" w:space="0" w:color="1F497D"/>
          <w:insideV w:val="single" w:sz="8" w:space="0" w:color="1F497D"/>
        </w:tblBorders>
        <w:tblLayout w:type="fixed"/>
        <w:tblLook w:val="01E0" w:firstRow="1" w:lastRow="1" w:firstColumn="1" w:lastColumn="1" w:noHBand="0" w:noVBand="0"/>
      </w:tblPr>
      <w:tblGrid>
        <w:gridCol w:w="1937"/>
        <w:gridCol w:w="9079"/>
      </w:tblGrid>
      <w:tr w:rsidR="00322E1E" w14:paraId="3C027812" w14:textId="77777777" w:rsidTr="00BC3727">
        <w:trPr>
          <w:trHeight w:val="619"/>
        </w:trPr>
        <w:tc>
          <w:tcPr>
            <w:tcW w:w="879" w:type="pct"/>
          </w:tcPr>
          <w:p w14:paraId="4E5D35F8" w14:textId="77777777" w:rsidR="000C097C" w:rsidRPr="0066762C" w:rsidRDefault="005D74CC" w:rsidP="00BC3727">
            <w:pPr>
              <w:pStyle w:val="1"/>
              <w:spacing w:before="0" w:after="0"/>
              <w:jc w:val="center"/>
              <w:rPr>
                <w:rFonts w:cs="Arial"/>
                <w:b w:val="0"/>
                <w:sz w:val="24"/>
                <w:szCs w:val="24"/>
              </w:rPr>
            </w:pPr>
            <w:r>
              <w:rPr>
                <w:rFonts w:ascii="SimSun" w:eastAsia="SimSun" w:hAnsi="SimSun" w:cs="SimSun"/>
                <w:b w:val="0"/>
                <w:sz w:val="24"/>
                <w:szCs w:val="24"/>
                <w:bdr w:val="nil"/>
                <w:lang w:val="zh-CN" w:eastAsia="zh-CN"/>
              </w:rPr>
              <w:t>模块</w:t>
            </w:r>
            <w:r>
              <w:rPr>
                <w:rFonts w:ascii="SimSun" w:eastAsia="SimSun" w:hAnsi="SimSun" w:cs="SimSun"/>
                <w:b w:val="0"/>
                <w:sz w:val="24"/>
                <w:szCs w:val="24"/>
                <w:bdr w:val="nil"/>
                <w:lang w:val="zh-CN" w:eastAsia="zh-CN"/>
              </w:rPr>
              <w:t>/</w:t>
            </w:r>
            <w:r>
              <w:rPr>
                <w:rFonts w:ascii="SimSun" w:eastAsia="SimSun" w:hAnsi="SimSun" w:cs="SimSun"/>
                <w:b w:val="0"/>
                <w:sz w:val="24"/>
                <w:szCs w:val="24"/>
                <w:bdr w:val="nil"/>
                <w:lang w:val="zh-CN" w:eastAsia="zh-CN"/>
              </w:rPr>
              <w:t>主题</w:t>
            </w:r>
          </w:p>
          <w:p w14:paraId="68EC59E9" w14:textId="77777777" w:rsidR="000C097C" w:rsidRPr="0066762C" w:rsidRDefault="005D74CC" w:rsidP="008561DC">
            <w:pPr>
              <w:jc w:val="center"/>
              <w:rPr>
                <w:rFonts w:ascii="Arial" w:hAnsi="Arial" w:cs="Arial"/>
                <w:lang w:val="en-GB" w:eastAsia="en-GB"/>
              </w:rPr>
            </w:pPr>
            <w:r>
              <w:rPr>
                <w:rFonts w:ascii="Arial" w:hAnsi="Arial" w:cs="Arial"/>
                <w:noProof/>
                <w:lang w:val="en-GB"/>
              </w:rPr>
              <w:pict w14:anchorId="1497E5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2" o:spid="_x0000_i1025" type="#_x0000_t75" style="width:35.35pt;height:24.65pt;visibility:visible">
                  <v:imagedata r:id="rId8" o:title="" cropbottom="-1092f"/>
                  <o:lock v:ext="edit" aspectratio="f"/>
                </v:shape>
              </w:pict>
            </w:r>
          </w:p>
          <w:p w14:paraId="4E423249" w14:textId="77777777" w:rsidR="000C097C" w:rsidRPr="0066762C" w:rsidRDefault="005D74CC" w:rsidP="008561DC">
            <w:pPr>
              <w:jc w:val="center"/>
              <w:rPr>
                <w:rFonts w:ascii="Arial" w:hAnsi="Arial" w:cs="Arial"/>
                <w:lang w:val="en-GB" w:eastAsia="en-GB"/>
              </w:rPr>
            </w:pPr>
          </w:p>
        </w:tc>
        <w:tc>
          <w:tcPr>
            <w:tcW w:w="4121" w:type="pct"/>
          </w:tcPr>
          <w:p w14:paraId="5C8FF0E9" w14:textId="77777777" w:rsidR="000C097C" w:rsidRPr="0066762C" w:rsidRDefault="005D74CC" w:rsidP="00E90B70">
            <w:pPr>
              <w:rPr>
                <w:rFonts w:ascii="Arial" w:hAnsi="Arial" w:cs="Arial"/>
                <w:b/>
                <w:bCs/>
                <w:color w:val="4F81BD"/>
                <w:lang w:val="en-GB"/>
              </w:rPr>
            </w:pPr>
            <w:r>
              <w:rPr>
                <w:rFonts w:ascii="SimSun" w:eastAsia="SimSun" w:hAnsi="SimSun" w:cs="SimSun"/>
                <w:b/>
                <w:bCs/>
                <w:color w:val="4F81BD"/>
                <w:bdr w:val="nil"/>
                <w:lang w:val="zh-CN" w:eastAsia="zh-CN"/>
              </w:rPr>
              <w:t>模块</w:t>
            </w:r>
            <w:r>
              <w:rPr>
                <w:rFonts w:ascii="SimSun" w:eastAsia="SimSun" w:hAnsi="SimSun" w:cs="SimSun"/>
                <w:b/>
                <w:bCs/>
                <w:color w:val="4F81BD"/>
                <w:bdr w:val="nil"/>
                <w:lang w:val="zh-CN" w:eastAsia="zh-CN"/>
              </w:rPr>
              <w:t>8</w:t>
            </w:r>
            <w:r>
              <w:rPr>
                <w:rFonts w:ascii="SimSun" w:eastAsia="SimSun" w:hAnsi="SimSun" w:cs="SimSun"/>
                <w:b/>
                <w:bCs/>
                <w:color w:val="4F81BD"/>
                <w:bdr w:val="nil"/>
                <w:lang w:val="zh-CN" w:eastAsia="zh-CN"/>
              </w:rPr>
              <w:t>：任择议定书</w:t>
            </w:r>
          </w:p>
          <w:p w14:paraId="191A050C" w14:textId="77777777" w:rsidR="000C097C" w:rsidRPr="0066762C" w:rsidRDefault="005D74CC" w:rsidP="00BC3727">
            <w:pPr>
              <w:spacing w:line="260" w:lineRule="exact"/>
              <w:ind w:right="22"/>
              <w:rPr>
                <w:rFonts w:ascii="Arial" w:hAnsi="Arial" w:cs="Arial"/>
                <w:b/>
                <w:color w:val="1F497D"/>
                <w:lang w:val="en-GB"/>
              </w:rPr>
            </w:pPr>
          </w:p>
          <w:p w14:paraId="16404E24" w14:textId="77777777" w:rsidR="000C097C" w:rsidRPr="0066762C" w:rsidRDefault="005D74CC" w:rsidP="00BC3727">
            <w:pPr>
              <w:pStyle w:val="af1"/>
              <w:ind w:left="360"/>
              <w:rPr>
                <w:rFonts w:ascii="Arial" w:hAnsi="Arial" w:cs="Arial"/>
                <w:bCs/>
                <w:lang w:val="en-GB"/>
              </w:rPr>
            </w:pPr>
          </w:p>
        </w:tc>
      </w:tr>
      <w:tr w:rsidR="00322E1E" w14:paraId="4807DA4A" w14:textId="77777777" w:rsidTr="00BC3727">
        <w:trPr>
          <w:trHeight w:val="1300"/>
        </w:trPr>
        <w:tc>
          <w:tcPr>
            <w:tcW w:w="879" w:type="pct"/>
          </w:tcPr>
          <w:p w14:paraId="45C51ED5" w14:textId="77777777" w:rsidR="000C097C" w:rsidRPr="0066762C" w:rsidRDefault="005D74CC" w:rsidP="00BC3727">
            <w:pPr>
              <w:pStyle w:val="1"/>
              <w:spacing w:before="0" w:after="0"/>
              <w:jc w:val="center"/>
              <w:rPr>
                <w:rFonts w:cs="Arial"/>
                <w:b w:val="0"/>
                <w:sz w:val="24"/>
                <w:szCs w:val="24"/>
              </w:rPr>
            </w:pPr>
            <w:r>
              <w:rPr>
                <w:rFonts w:ascii="SimSun" w:eastAsia="SimSun" w:hAnsi="SimSun" w:cs="SimSun"/>
                <w:b w:val="0"/>
                <w:sz w:val="24"/>
                <w:szCs w:val="24"/>
                <w:bdr w:val="nil"/>
                <w:lang w:val="zh-CN" w:eastAsia="zh-CN"/>
              </w:rPr>
              <w:t>模块流程</w:t>
            </w:r>
          </w:p>
          <w:p w14:paraId="363CB87B" w14:textId="77777777" w:rsidR="000C097C" w:rsidRPr="0066762C" w:rsidRDefault="005D74CC" w:rsidP="00BC3727">
            <w:pPr>
              <w:jc w:val="center"/>
              <w:rPr>
                <w:rFonts w:ascii="Arial" w:hAnsi="Arial" w:cs="Arial"/>
                <w:lang w:val="en-GB"/>
              </w:rPr>
            </w:pPr>
            <w:r>
              <w:rPr>
                <w:rFonts w:ascii="Arial" w:hAnsi="Arial" w:cs="Arial"/>
                <w:lang w:val="en-GB"/>
              </w:rPr>
              <w:object w:dxaOrig="1440" w:dyaOrig="1070" w14:anchorId="22464380">
                <v:shape id="_x0000_i1026" type="#_x0000_t75" style="width:1in;height:53.35pt" o:ole="">
                  <v:imagedata r:id="rId9" o:title=""/>
                </v:shape>
                <o:OLEObject Type="Embed" ProgID="PowerPoint.Slide.12" ShapeID="_x0000_i1026" DrawAspect="Content" ObjectID="_1374114217" r:id="rId10"/>
              </w:object>
            </w:r>
          </w:p>
        </w:tc>
        <w:tc>
          <w:tcPr>
            <w:tcW w:w="4121" w:type="pct"/>
          </w:tcPr>
          <w:p w14:paraId="527E1E20" w14:textId="77777777" w:rsidR="000C097C" w:rsidRPr="0066762C" w:rsidRDefault="005D74CC" w:rsidP="00C1150C">
            <w:pPr>
              <w:pStyle w:val="af1"/>
              <w:numPr>
                <w:ilvl w:val="0"/>
                <w:numId w:val="4"/>
              </w:numPr>
              <w:rPr>
                <w:rFonts w:ascii="Arial" w:hAnsi="Arial" w:cs="Arial"/>
                <w:bCs/>
                <w:lang w:val="en-GB"/>
              </w:rPr>
            </w:pPr>
            <w:r>
              <w:rPr>
                <w:rFonts w:ascii="SimSun" w:eastAsia="SimSun" w:hAnsi="SimSun" w:cs="SimSun"/>
                <w:bCs/>
                <w:sz w:val="22"/>
                <w:szCs w:val="22"/>
                <w:bdr w:val="nil"/>
                <w:lang w:val="zh-CN" w:eastAsia="zh-CN"/>
              </w:rPr>
              <w:t>幻灯片演示</w:t>
            </w:r>
            <w:r>
              <w:rPr>
                <w:rFonts w:ascii="SimSun" w:eastAsia="SimSun" w:hAnsi="SimSun" w:cs="SimSun"/>
                <w:bCs/>
                <w:sz w:val="22"/>
                <w:szCs w:val="22"/>
                <w:bdr w:val="nil"/>
                <w:lang w:val="zh-CN" w:eastAsia="zh-CN"/>
              </w:rPr>
              <w:t xml:space="preserve"> </w:t>
            </w:r>
          </w:p>
          <w:p w14:paraId="4B568A7D" w14:textId="77777777" w:rsidR="000C097C" w:rsidRPr="0066762C" w:rsidRDefault="005D74CC" w:rsidP="00E90B70">
            <w:pPr>
              <w:pStyle w:val="af1"/>
              <w:numPr>
                <w:ilvl w:val="0"/>
                <w:numId w:val="4"/>
              </w:numPr>
              <w:rPr>
                <w:rFonts w:ascii="Arial" w:hAnsi="Arial" w:cs="Arial"/>
                <w:bCs/>
                <w:lang w:val="en-GB"/>
              </w:rPr>
            </w:pPr>
            <w:r>
              <w:rPr>
                <w:rFonts w:ascii="SimSun" w:eastAsia="SimSun" w:hAnsi="SimSun" w:cs="SimSun"/>
                <w:bCs/>
                <w:sz w:val="22"/>
                <w:szCs w:val="22"/>
                <w:bdr w:val="nil"/>
                <w:lang w:val="zh-CN" w:eastAsia="zh-CN"/>
              </w:rPr>
              <w:t>小组活动</w:t>
            </w:r>
            <w:r>
              <w:rPr>
                <w:rFonts w:ascii="SimSun" w:eastAsia="SimSun" w:hAnsi="SimSun" w:cs="SimSun"/>
                <w:bCs/>
                <w:sz w:val="22"/>
                <w:szCs w:val="22"/>
                <w:bdr w:val="nil"/>
                <w:lang w:val="zh-CN" w:eastAsia="zh-CN"/>
              </w:rPr>
              <w:t xml:space="preserve"> </w:t>
            </w:r>
          </w:p>
          <w:p w14:paraId="520BC795" w14:textId="77777777" w:rsidR="000C097C" w:rsidRPr="0066762C" w:rsidRDefault="005D74CC" w:rsidP="00E90B70">
            <w:pPr>
              <w:pStyle w:val="af1"/>
              <w:numPr>
                <w:ilvl w:val="0"/>
                <w:numId w:val="4"/>
              </w:numPr>
              <w:rPr>
                <w:rFonts w:ascii="Arial" w:hAnsi="Arial" w:cs="Arial"/>
                <w:bCs/>
                <w:lang w:val="en-GB"/>
              </w:rPr>
            </w:pPr>
            <w:r>
              <w:rPr>
                <w:rFonts w:ascii="SimSun" w:eastAsia="SimSun" w:hAnsi="SimSun" w:cs="SimSun"/>
                <w:bCs/>
                <w:sz w:val="22"/>
                <w:szCs w:val="22"/>
                <w:bdr w:val="nil"/>
                <w:lang w:val="zh-CN" w:eastAsia="zh-CN"/>
              </w:rPr>
              <w:t>总结</w:t>
            </w:r>
          </w:p>
          <w:p w14:paraId="28F487BB" w14:textId="77777777" w:rsidR="000C097C" w:rsidRPr="0066762C" w:rsidRDefault="005D74CC" w:rsidP="00F75A76">
            <w:pPr>
              <w:pStyle w:val="af1"/>
              <w:ind w:left="360"/>
              <w:rPr>
                <w:rFonts w:ascii="Arial" w:hAnsi="Arial" w:cs="Arial"/>
                <w:bCs/>
                <w:lang w:val="en-GB"/>
              </w:rPr>
            </w:pPr>
          </w:p>
        </w:tc>
      </w:tr>
      <w:tr w:rsidR="00322E1E" w14:paraId="557E1636" w14:textId="77777777" w:rsidTr="00BC3727">
        <w:trPr>
          <w:trHeight w:val="367"/>
        </w:trPr>
        <w:tc>
          <w:tcPr>
            <w:tcW w:w="879" w:type="pct"/>
          </w:tcPr>
          <w:p w14:paraId="704E1C0D" w14:textId="77777777" w:rsidR="000C097C" w:rsidRPr="0066762C" w:rsidRDefault="005D74CC" w:rsidP="00BC3727">
            <w:pPr>
              <w:pStyle w:val="1"/>
              <w:spacing w:before="0" w:after="0"/>
              <w:jc w:val="center"/>
              <w:rPr>
                <w:rFonts w:cs="Arial"/>
                <w:b w:val="0"/>
                <w:bCs w:val="0"/>
                <w:sz w:val="24"/>
                <w:szCs w:val="24"/>
              </w:rPr>
            </w:pPr>
            <w:r>
              <w:rPr>
                <w:rFonts w:ascii="SimSun" w:eastAsia="SimSun" w:hAnsi="SimSun" w:cs="SimSun"/>
                <w:b w:val="0"/>
                <w:bCs w:val="0"/>
                <w:sz w:val="24"/>
                <w:szCs w:val="24"/>
                <w:bdr w:val="nil"/>
                <w:lang w:val="zh-CN" w:eastAsia="zh-CN"/>
              </w:rPr>
              <w:t>总时间</w:t>
            </w:r>
          </w:p>
          <w:p w14:paraId="7F971063" w14:textId="77777777" w:rsidR="000C097C" w:rsidRPr="0066762C" w:rsidRDefault="005D74CC" w:rsidP="00BC3727">
            <w:pPr>
              <w:jc w:val="center"/>
              <w:rPr>
                <w:rFonts w:ascii="Arial" w:hAnsi="Arial" w:cs="Arial"/>
                <w:lang w:val="en-GB" w:eastAsia="en-GB"/>
              </w:rPr>
            </w:pPr>
            <w:r>
              <w:rPr>
                <w:rFonts w:ascii="Arial" w:hAnsi="Arial" w:cs="Arial"/>
                <w:noProof/>
                <w:lang w:val="en-GB"/>
              </w:rPr>
              <w:pict w14:anchorId="7C9859DE">
                <v:shape id="Object 3" o:spid="_x0000_i1027" type="#_x0000_t75" style="width:45.35pt;height:34.65pt;visibility:visible">
                  <v:imagedata r:id="rId11" o:title="" cropbottom="-546f" cropright="-73f"/>
                  <o:lock v:ext="edit" aspectratio="f"/>
                </v:shape>
              </w:pict>
            </w:r>
          </w:p>
          <w:p w14:paraId="615C94EF" w14:textId="77777777" w:rsidR="000C097C" w:rsidRPr="0066762C" w:rsidRDefault="005D74CC" w:rsidP="00BC3727">
            <w:pPr>
              <w:jc w:val="center"/>
              <w:rPr>
                <w:rFonts w:ascii="Arial" w:hAnsi="Arial" w:cs="Arial"/>
                <w:sz w:val="16"/>
                <w:szCs w:val="16"/>
                <w:lang w:val="en-GB" w:eastAsia="en-GB"/>
              </w:rPr>
            </w:pPr>
          </w:p>
        </w:tc>
        <w:tc>
          <w:tcPr>
            <w:tcW w:w="4121" w:type="pct"/>
          </w:tcPr>
          <w:p w14:paraId="37CA6F1D" w14:textId="77777777" w:rsidR="000C097C" w:rsidRPr="0066762C" w:rsidRDefault="005D74CC" w:rsidP="0020246F">
            <w:pPr>
              <w:rPr>
                <w:rFonts w:ascii="Arial" w:hAnsi="Arial" w:cs="Arial"/>
                <w:bCs/>
                <w:lang w:val="en-GB"/>
              </w:rPr>
            </w:pPr>
            <w:r>
              <w:rPr>
                <w:rFonts w:ascii="SimSun" w:eastAsia="SimSun" w:hAnsi="SimSun" w:cs="SimSun"/>
                <w:bCs/>
                <w:sz w:val="22"/>
                <w:szCs w:val="22"/>
                <w:bdr w:val="nil"/>
                <w:lang w:val="zh-CN" w:eastAsia="zh-CN"/>
              </w:rPr>
              <w:t>1</w:t>
            </w:r>
            <w:r>
              <w:rPr>
                <w:rFonts w:ascii="SimSun" w:eastAsia="SimSun" w:hAnsi="SimSun" w:cs="SimSun"/>
                <w:bCs/>
                <w:sz w:val="22"/>
                <w:szCs w:val="22"/>
                <w:bdr w:val="nil"/>
                <w:lang w:val="zh-CN" w:eastAsia="zh-CN"/>
              </w:rPr>
              <w:t>小时</w:t>
            </w:r>
            <w:r>
              <w:rPr>
                <w:rFonts w:ascii="SimSun" w:eastAsia="SimSun" w:hAnsi="SimSun" w:cs="SimSun"/>
                <w:bCs/>
                <w:sz w:val="22"/>
                <w:szCs w:val="22"/>
                <w:bdr w:val="nil"/>
                <w:lang w:val="zh-CN" w:eastAsia="zh-CN"/>
              </w:rPr>
              <w:t>15</w:t>
            </w:r>
            <w:r>
              <w:rPr>
                <w:rFonts w:ascii="SimSun" w:eastAsia="SimSun" w:hAnsi="SimSun" w:cs="SimSun"/>
                <w:bCs/>
                <w:sz w:val="22"/>
                <w:szCs w:val="22"/>
                <w:bdr w:val="nil"/>
                <w:lang w:val="zh-CN" w:eastAsia="zh-CN"/>
              </w:rPr>
              <w:t>分钟</w:t>
            </w:r>
          </w:p>
          <w:p w14:paraId="6C1580A7" w14:textId="77777777" w:rsidR="000C097C" w:rsidRPr="0066762C" w:rsidRDefault="005D74CC" w:rsidP="003F4357">
            <w:pPr>
              <w:pStyle w:val="af1"/>
              <w:numPr>
                <w:ilvl w:val="0"/>
                <w:numId w:val="6"/>
              </w:numPr>
              <w:rPr>
                <w:rFonts w:ascii="Arial" w:hAnsi="Arial" w:cs="Arial"/>
                <w:bCs/>
                <w:lang w:val="en-GB"/>
              </w:rPr>
            </w:pPr>
            <w:r>
              <w:rPr>
                <w:rFonts w:ascii="SimSun" w:eastAsia="SimSun" w:hAnsi="SimSun" w:cs="SimSun"/>
                <w:bCs/>
                <w:sz w:val="22"/>
                <w:szCs w:val="22"/>
                <w:bdr w:val="nil"/>
                <w:lang w:val="zh-CN" w:eastAsia="zh-CN"/>
              </w:rPr>
              <w:t>30</w:t>
            </w:r>
            <w:r>
              <w:rPr>
                <w:rFonts w:ascii="SimSun" w:eastAsia="SimSun" w:hAnsi="SimSun" w:cs="SimSun"/>
                <w:bCs/>
                <w:sz w:val="22"/>
                <w:szCs w:val="22"/>
                <w:bdr w:val="nil"/>
                <w:lang w:val="zh-CN" w:eastAsia="zh-CN"/>
              </w:rPr>
              <w:t>分钟：演示幻灯片</w:t>
            </w:r>
          </w:p>
          <w:p w14:paraId="0FF56DB3" w14:textId="77777777" w:rsidR="000C097C" w:rsidRPr="0066762C" w:rsidRDefault="005D74CC" w:rsidP="003F4357">
            <w:pPr>
              <w:pStyle w:val="af1"/>
              <w:numPr>
                <w:ilvl w:val="0"/>
                <w:numId w:val="6"/>
              </w:numPr>
              <w:rPr>
                <w:rFonts w:ascii="Arial" w:hAnsi="Arial" w:cs="Arial"/>
                <w:bCs/>
                <w:lang w:val="en-GB"/>
              </w:rPr>
            </w:pPr>
            <w:r>
              <w:rPr>
                <w:rFonts w:ascii="SimSun" w:eastAsia="SimSun" w:hAnsi="SimSun" w:cs="SimSun"/>
                <w:bCs/>
                <w:sz w:val="22"/>
                <w:szCs w:val="22"/>
                <w:bdr w:val="nil"/>
                <w:lang w:val="zh-CN" w:eastAsia="zh-CN"/>
              </w:rPr>
              <w:t>45</w:t>
            </w:r>
            <w:r>
              <w:rPr>
                <w:rFonts w:ascii="SimSun" w:eastAsia="SimSun" w:hAnsi="SimSun" w:cs="SimSun"/>
                <w:bCs/>
                <w:sz w:val="22"/>
                <w:szCs w:val="22"/>
                <w:bdr w:val="nil"/>
                <w:lang w:val="zh-CN" w:eastAsia="zh-CN"/>
              </w:rPr>
              <w:t>分钟：小组活动</w:t>
            </w:r>
          </w:p>
        </w:tc>
      </w:tr>
      <w:tr w:rsidR="00322E1E" w14:paraId="0AB7B891" w14:textId="77777777" w:rsidTr="001C0F5F">
        <w:trPr>
          <w:trHeight w:val="1012"/>
        </w:trPr>
        <w:tc>
          <w:tcPr>
            <w:tcW w:w="879" w:type="pct"/>
          </w:tcPr>
          <w:p w14:paraId="6126F992" w14:textId="77777777" w:rsidR="000C097C" w:rsidRPr="0066762C" w:rsidRDefault="005D74CC" w:rsidP="00CA1F9C">
            <w:pPr>
              <w:jc w:val="center"/>
              <w:rPr>
                <w:rFonts w:ascii="Arial" w:hAnsi="Arial" w:cs="Arial"/>
                <w:lang w:val="en-GB"/>
              </w:rPr>
            </w:pPr>
            <w:r>
              <w:rPr>
                <w:rFonts w:ascii="SimSun" w:eastAsia="SimSun" w:hAnsi="SimSun" w:cs="SimSun"/>
                <w:bdr w:val="nil"/>
                <w:lang w:val="zh-CN" w:eastAsia="zh-CN"/>
              </w:rPr>
              <w:t>培训材料</w:t>
            </w:r>
            <w:r>
              <w:rPr>
                <w:rFonts w:ascii="SimSun" w:eastAsia="SimSun" w:hAnsi="SimSun" w:cs="SimSun"/>
                <w:bdr w:val="nil"/>
                <w:lang w:val="zh-CN" w:eastAsia="zh-CN"/>
              </w:rPr>
              <w:t xml:space="preserve"> </w:t>
            </w:r>
          </w:p>
          <w:p w14:paraId="2F413BB8" w14:textId="77777777" w:rsidR="000C097C" w:rsidRPr="0066762C" w:rsidRDefault="005D74CC" w:rsidP="001C0F5F">
            <w:pPr>
              <w:jc w:val="right"/>
              <w:rPr>
                <w:rFonts w:ascii="Arial" w:hAnsi="Arial" w:cs="Arial"/>
                <w:lang w:val="en-GB"/>
              </w:rPr>
            </w:pPr>
            <w:r>
              <w:rPr>
                <w:rFonts w:ascii="Arial" w:hAnsi="Arial" w:cs="Arial"/>
                <w:noProof/>
                <w:lang w:val="en-GB"/>
              </w:rPr>
              <w:pict w14:anchorId="7BBC87B7">
                <v:shape id="_x0000_i1028" type="#_x0000_t75" style="width:47.35pt;height:29.35pt;visibility:visible">
                  <v:imagedata r:id="rId12" o:title="" cropbottom="-3243f" cropright="-213f"/>
                  <o:lock v:ext="edit" aspectratio="f"/>
                </v:shape>
              </w:pict>
            </w:r>
            <w:r>
              <w:rPr>
                <w:rFonts w:ascii="Arial" w:hAnsi="Arial" w:cs="Arial"/>
                <w:noProof/>
                <w:lang w:val="en-GB"/>
              </w:rPr>
              <w:pict w14:anchorId="0AAF713E">
                <v:shape id="Object 1" o:spid="_x0000_i1029" type="#_x0000_t75" style="width:34.65pt;height:28.65pt;visibility:visible">
                  <v:imagedata r:id="rId13" o:title="" cropbottom="-551f" cropright="-369f"/>
                  <o:lock v:ext="edit" aspectratio="f"/>
                </v:shape>
              </w:pict>
            </w:r>
          </w:p>
        </w:tc>
        <w:tc>
          <w:tcPr>
            <w:tcW w:w="4121" w:type="pct"/>
          </w:tcPr>
          <w:p w14:paraId="749CC7F9" w14:textId="77777777" w:rsidR="000C097C" w:rsidRPr="0066762C" w:rsidRDefault="005D74CC" w:rsidP="001C0F5F">
            <w:pPr>
              <w:pStyle w:val="af1"/>
              <w:numPr>
                <w:ilvl w:val="0"/>
                <w:numId w:val="8"/>
              </w:numPr>
              <w:ind w:right="22"/>
              <w:rPr>
                <w:rFonts w:ascii="Arial" w:hAnsi="Arial" w:cs="Arial"/>
                <w:b/>
                <w:color w:val="1F497D"/>
                <w:lang w:val="en-GB"/>
              </w:rPr>
            </w:pPr>
            <w:r>
              <w:rPr>
                <w:rFonts w:ascii="SimSun" w:eastAsia="SimSun" w:hAnsi="SimSun" w:cs="SimSun"/>
                <w:bCs/>
                <w:sz w:val="22"/>
                <w:szCs w:val="22"/>
                <w:bdr w:val="nil"/>
                <w:lang w:val="zh-CN" w:eastAsia="zh-CN"/>
              </w:rPr>
              <w:t>幻灯片演示任择议定书</w:t>
            </w:r>
          </w:p>
          <w:p w14:paraId="3DB09C42" w14:textId="77777777" w:rsidR="000C097C" w:rsidRPr="0066762C" w:rsidRDefault="005D74CC" w:rsidP="00BC3727">
            <w:pPr>
              <w:numPr>
                <w:ilvl w:val="0"/>
                <w:numId w:val="2"/>
              </w:numPr>
              <w:ind w:right="22"/>
              <w:rPr>
                <w:rFonts w:ascii="Arial" w:hAnsi="Arial" w:cs="Arial"/>
                <w:b/>
                <w:color w:val="1F497D"/>
                <w:lang w:val="en-GB"/>
              </w:rPr>
            </w:pPr>
            <w:r>
              <w:rPr>
                <w:rFonts w:ascii="SimSun" w:eastAsia="SimSun" w:hAnsi="SimSun" w:cs="SimSun"/>
                <w:sz w:val="22"/>
                <w:szCs w:val="22"/>
                <w:bdr w:val="nil"/>
                <w:lang w:val="zh-CN" w:eastAsia="zh-CN"/>
              </w:rPr>
              <w:t>培训师笔记（本笔记）</w:t>
            </w:r>
          </w:p>
          <w:p w14:paraId="3B67731B" w14:textId="77777777" w:rsidR="000C097C" w:rsidRPr="0066762C" w:rsidRDefault="005D74CC" w:rsidP="00DE4FA7">
            <w:pPr>
              <w:numPr>
                <w:ilvl w:val="0"/>
                <w:numId w:val="2"/>
              </w:numPr>
              <w:ind w:right="22"/>
              <w:rPr>
                <w:rFonts w:ascii="Arial" w:hAnsi="Arial" w:cs="Arial"/>
                <w:b/>
                <w:color w:val="1F497D"/>
                <w:lang w:val="en-GB"/>
              </w:rPr>
            </w:pPr>
            <w:r>
              <w:rPr>
                <w:rFonts w:ascii="SimSun" w:eastAsia="SimSun" w:hAnsi="SimSun" w:cs="SimSun"/>
                <w:sz w:val="22"/>
                <w:szCs w:val="22"/>
                <w:bdr w:val="nil"/>
                <w:lang w:val="zh-CN" w:eastAsia="zh-CN"/>
              </w:rPr>
              <w:t>说明小组活动</w:t>
            </w:r>
            <w:r>
              <w:rPr>
                <w:rFonts w:ascii="SimSun" w:eastAsia="SimSun" w:hAnsi="SimSun" w:cs="SimSun"/>
                <w:sz w:val="22"/>
                <w:szCs w:val="22"/>
                <w:bdr w:val="nil"/>
                <w:lang w:val="zh-CN" w:eastAsia="zh-CN"/>
              </w:rPr>
              <w:t>“</w:t>
            </w:r>
            <w:r>
              <w:rPr>
                <w:rFonts w:ascii="SimSun" w:eastAsia="SimSun" w:hAnsi="SimSun" w:cs="SimSun"/>
                <w:sz w:val="22"/>
                <w:szCs w:val="22"/>
                <w:bdr w:val="nil"/>
                <w:lang w:val="zh-CN" w:eastAsia="zh-CN"/>
              </w:rPr>
              <w:t>向残疾人权利委员会提交案例</w:t>
            </w:r>
            <w:r>
              <w:rPr>
                <w:rFonts w:ascii="SimSun" w:eastAsia="SimSun" w:hAnsi="SimSun" w:cs="SimSun"/>
                <w:sz w:val="22"/>
                <w:szCs w:val="22"/>
                <w:bdr w:val="nil"/>
                <w:lang w:val="zh-CN" w:eastAsia="zh-CN"/>
              </w:rPr>
              <w:t>”</w:t>
            </w:r>
          </w:p>
        </w:tc>
      </w:tr>
      <w:tr w:rsidR="00322E1E" w14:paraId="1B763179" w14:textId="77777777" w:rsidTr="00BC3727">
        <w:tc>
          <w:tcPr>
            <w:tcW w:w="879" w:type="pct"/>
          </w:tcPr>
          <w:p w14:paraId="4530396A" w14:textId="77777777" w:rsidR="000C097C" w:rsidRPr="0066762C" w:rsidRDefault="005D74CC" w:rsidP="00BC3727">
            <w:pPr>
              <w:spacing w:line="260" w:lineRule="exact"/>
              <w:ind w:right="22"/>
              <w:jc w:val="center"/>
              <w:rPr>
                <w:rFonts w:ascii="Arial" w:hAnsi="Arial" w:cs="Arial"/>
                <w:lang w:val="en-GB"/>
              </w:rPr>
            </w:pPr>
            <w:r>
              <w:rPr>
                <w:rFonts w:ascii="SimSun" w:eastAsia="SimSun" w:hAnsi="SimSun" w:cs="SimSun"/>
                <w:bdr w:val="nil"/>
                <w:lang w:val="zh-CN" w:eastAsia="zh-CN"/>
              </w:rPr>
              <w:t>培训师背景阅读</w:t>
            </w:r>
          </w:p>
          <w:p w14:paraId="66176DD3" w14:textId="77777777" w:rsidR="000C097C" w:rsidRPr="0066762C" w:rsidRDefault="005D74CC" w:rsidP="00BC3727">
            <w:pPr>
              <w:jc w:val="center"/>
              <w:rPr>
                <w:rFonts w:ascii="Arial" w:hAnsi="Arial" w:cs="Arial"/>
                <w:b/>
                <w:lang w:val="en-GB"/>
              </w:rPr>
            </w:pPr>
            <w:r>
              <w:rPr>
                <w:rFonts w:ascii="Arial" w:hAnsi="Arial" w:cs="Arial"/>
                <w:b/>
                <w:noProof/>
                <w:lang w:val="en-GB"/>
              </w:rPr>
              <w:pict w14:anchorId="07981172">
                <v:shape id="Object 6" o:spid="_x0000_i1030" type="#_x0000_t75" style="width:71.35pt;height:46pt;visibility:visible">
                  <v:imagedata r:id="rId14" o:title="" cropbottom="-144f" cropleft="-2275f"/>
                  <o:lock v:ext="edit" aspectratio="f"/>
                </v:shape>
              </w:pict>
            </w:r>
          </w:p>
          <w:p w14:paraId="2BDD1B15" w14:textId="77777777" w:rsidR="000C097C" w:rsidRPr="0066762C" w:rsidRDefault="005D74CC" w:rsidP="00BC3727">
            <w:pPr>
              <w:jc w:val="center"/>
              <w:rPr>
                <w:rFonts w:ascii="Arial" w:hAnsi="Arial" w:cs="Arial"/>
                <w:b/>
                <w:sz w:val="16"/>
                <w:szCs w:val="16"/>
                <w:lang w:val="en-GB"/>
              </w:rPr>
            </w:pPr>
          </w:p>
        </w:tc>
        <w:tc>
          <w:tcPr>
            <w:tcW w:w="4121" w:type="pct"/>
          </w:tcPr>
          <w:p w14:paraId="5C64CFE4" w14:textId="77777777" w:rsidR="000C097C" w:rsidRPr="00F709A7" w:rsidRDefault="005D74CC" w:rsidP="007C26A8">
            <w:pPr>
              <w:numPr>
                <w:ilvl w:val="0"/>
                <w:numId w:val="5"/>
              </w:numPr>
              <w:ind w:right="22"/>
              <w:rPr>
                <w:rFonts w:ascii="Arial" w:hAnsi="Arial" w:cs="Arial"/>
                <w:bCs/>
                <w:sz w:val="22"/>
                <w:szCs w:val="22"/>
                <w:lang w:val="en-GB"/>
              </w:rPr>
            </w:pPr>
            <w:r>
              <w:rPr>
                <w:rFonts w:ascii="SimSun" w:eastAsia="SimSun" w:hAnsi="SimSun" w:cs="SimSun"/>
                <w:bCs/>
                <w:sz w:val="22"/>
                <w:szCs w:val="22"/>
                <w:bdr w:val="nil"/>
                <w:lang w:val="zh-CN" w:eastAsia="zh-CN"/>
              </w:rPr>
              <w:t>欲了解所使用的资源、参考文件和网站，请参见本模块最后一张幻灯片</w:t>
            </w:r>
          </w:p>
          <w:p w14:paraId="228840CF" w14:textId="77777777" w:rsidR="000C097C" w:rsidRPr="00F709A7" w:rsidRDefault="005D74CC" w:rsidP="00BC3727">
            <w:pPr>
              <w:numPr>
                <w:ilvl w:val="0"/>
                <w:numId w:val="5"/>
              </w:numPr>
              <w:ind w:right="22"/>
              <w:rPr>
                <w:rFonts w:ascii="Arial" w:hAnsi="Arial" w:cs="Arial"/>
                <w:bCs/>
                <w:sz w:val="22"/>
                <w:szCs w:val="22"/>
                <w:lang w:val="en-GB"/>
              </w:rPr>
            </w:pPr>
            <w:r>
              <w:rPr>
                <w:rFonts w:ascii="SimSun" w:eastAsia="SimSun" w:hAnsi="SimSun" w:cs="SimSun"/>
                <w:bCs/>
                <w:i/>
                <w:iCs/>
                <w:sz w:val="22"/>
                <w:szCs w:val="22"/>
                <w:bdr w:val="nil"/>
                <w:lang w:val="zh-CN" w:eastAsia="zh-CN"/>
              </w:rPr>
              <w:t>《人权培训：人权培训方法手册》</w:t>
            </w:r>
            <w:r>
              <w:rPr>
                <w:rFonts w:ascii="SimSun" w:eastAsia="SimSun" w:hAnsi="SimSun" w:cs="SimSun"/>
                <w:bCs/>
                <w:sz w:val="22"/>
                <w:szCs w:val="22"/>
                <w:bdr w:val="nil"/>
                <w:lang w:val="zh-CN" w:eastAsia="zh-CN"/>
              </w:rPr>
              <w:t>，《专业培训丛书》第六册</w:t>
            </w:r>
          </w:p>
          <w:p w14:paraId="602B1D03" w14:textId="77777777" w:rsidR="000C097C" w:rsidRPr="00F709A7" w:rsidRDefault="005D74CC" w:rsidP="00BC3727">
            <w:pPr>
              <w:numPr>
                <w:ilvl w:val="0"/>
                <w:numId w:val="5"/>
              </w:numPr>
              <w:ind w:right="22"/>
              <w:rPr>
                <w:rFonts w:ascii="Arial" w:hAnsi="Arial" w:cs="Arial"/>
                <w:bCs/>
                <w:sz w:val="22"/>
                <w:szCs w:val="22"/>
                <w:lang w:val="en-GB"/>
              </w:rPr>
            </w:pPr>
            <w:r>
              <w:rPr>
                <w:rFonts w:ascii="SimSun" w:eastAsia="SimSun" w:hAnsi="SimSun" w:cs="SimSun"/>
                <w:bCs/>
                <w:sz w:val="22"/>
                <w:szCs w:val="22"/>
                <w:bdr w:val="nil"/>
                <w:lang w:val="zh-CN" w:eastAsia="zh-CN"/>
              </w:rPr>
              <w:t>关于培训技巧，包括破冰活动汇编，参见人权高专办方法、教育和培训科（</w:t>
            </w:r>
            <w:r>
              <w:rPr>
                <w:rFonts w:ascii="SimSun" w:eastAsia="SimSun" w:hAnsi="SimSun" w:cs="SimSun"/>
                <w:bCs/>
                <w:sz w:val="22"/>
                <w:szCs w:val="22"/>
                <w:bdr w:val="nil"/>
                <w:lang w:val="zh-CN" w:eastAsia="zh-CN"/>
              </w:rPr>
              <w:t>METS</w:t>
            </w:r>
            <w:r>
              <w:rPr>
                <w:rFonts w:ascii="SimSun" w:eastAsia="SimSun" w:hAnsi="SimSun" w:cs="SimSun"/>
                <w:bCs/>
                <w:sz w:val="22"/>
                <w:szCs w:val="22"/>
                <w:bdr w:val="nil"/>
                <w:lang w:val="zh-CN" w:eastAsia="zh-CN"/>
              </w:rPr>
              <w:t>）的材料</w:t>
            </w:r>
          </w:p>
          <w:p w14:paraId="7104F7CB" w14:textId="77777777" w:rsidR="000C097C" w:rsidRPr="00F709A7" w:rsidRDefault="005D74CC" w:rsidP="003174C0">
            <w:pPr>
              <w:numPr>
                <w:ilvl w:val="0"/>
                <w:numId w:val="5"/>
              </w:numPr>
              <w:ind w:right="22"/>
              <w:rPr>
                <w:rFonts w:ascii="Arial" w:hAnsi="Arial" w:cs="Arial"/>
                <w:bCs/>
                <w:sz w:val="22"/>
                <w:szCs w:val="22"/>
                <w:lang w:val="en-GB"/>
              </w:rPr>
            </w:pPr>
            <w:r>
              <w:rPr>
                <w:rFonts w:ascii="SimSun" w:eastAsia="SimSun" w:hAnsi="SimSun" w:cs="SimSun"/>
                <w:bCs/>
                <w:i/>
                <w:iCs/>
                <w:sz w:val="22"/>
                <w:szCs w:val="22"/>
                <w:bdr w:val="nil"/>
                <w:lang w:val="zh-CN" w:eastAsia="zh-CN"/>
              </w:rPr>
              <w:t>《关于残疾人权利公约及其任择议定书的议员手册：从排斥到平等，实现残疾人权利》</w:t>
            </w:r>
            <w:r>
              <w:rPr>
                <w:rFonts w:ascii="SimSun" w:eastAsia="SimSun" w:hAnsi="SimSun" w:cs="SimSun"/>
                <w:bCs/>
                <w:sz w:val="22"/>
                <w:szCs w:val="22"/>
                <w:bdr w:val="nil"/>
                <w:lang w:val="zh-CN" w:eastAsia="zh-CN"/>
              </w:rPr>
              <w:t>（</w:t>
            </w:r>
            <w:r>
              <w:rPr>
                <w:rFonts w:ascii="SimSun" w:eastAsia="SimSun" w:hAnsi="SimSun" w:cs="SimSun"/>
                <w:bCs/>
                <w:sz w:val="22"/>
                <w:szCs w:val="22"/>
                <w:bdr w:val="nil"/>
                <w:lang w:val="zh-CN" w:eastAsia="zh-CN"/>
              </w:rPr>
              <w:t>HR/PUB/07/6</w:t>
            </w:r>
            <w:r>
              <w:rPr>
                <w:rFonts w:ascii="SimSun" w:eastAsia="SimSun" w:hAnsi="SimSun" w:cs="SimSun"/>
                <w:bCs/>
                <w:sz w:val="22"/>
                <w:szCs w:val="22"/>
                <w:bdr w:val="nil"/>
                <w:lang w:val="zh-CN" w:eastAsia="zh-CN"/>
              </w:rPr>
              <w:t>）</w:t>
            </w:r>
          </w:p>
          <w:p w14:paraId="66A322AD" w14:textId="77777777" w:rsidR="000C097C" w:rsidRPr="00F709A7" w:rsidRDefault="005D74CC" w:rsidP="002E7CF0">
            <w:pPr>
              <w:ind w:left="360" w:right="22"/>
              <w:rPr>
                <w:rFonts w:ascii="Arial" w:hAnsi="Arial" w:cs="Arial"/>
                <w:bCs/>
                <w:sz w:val="22"/>
                <w:szCs w:val="22"/>
                <w:lang w:val="en-GB"/>
              </w:rPr>
            </w:pPr>
          </w:p>
        </w:tc>
      </w:tr>
      <w:tr w:rsidR="00322E1E" w14:paraId="42835C08" w14:textId="77777777" w:rsidTr="00BC3727">
        <w:tc>
          <w:tcPr>
            <w:tcW w:w="879" w:type="pct"/>
          </w:tcPr>
          <w:p w14:paraId="2054B4A5" w14:textId="77777777" w:rsidR="000C097C" w:rsidRPr="0066762C" w:rsidRDefault="005D74CC" w:rsidP="00BC3727">
            <w:pPr>
              <w:jc w:val="center"/>
              <w:rPr>
                <w:rFonts w:ascii="Arial" w:hAnsi="Arial" w:cs="Arial"/>
                <w:lang w:val="en-GB"/>
              </w:rPr>
            </w:pPr>
            <w:r>
              <w:rPr>
                <w:rFonts w:ascii="SimSun" w:eastAsia="SimSun" w:hAnsi="SimSun" w:cs="SimSun"/>
                <w:bdr w:val="nil"/>
                <w:lang w:val="zh-CN" w:eastAsia="zh-CN"/>
              </w:rPr>
              <w:t>学员讲义材料</w:t>
            </w:r>
          </w:p>
          <w:p w14:paraId="6CA2CE91" w14:textId="77777777" w:rsidR="000C097C" w:rsidRPr="0066762C" w:rsidRDefault="005D74CC" w:rsidP="00BC3727">
            <w:pPr>
              <w:jc w:val="center"/>
              <w:rPr>
                <w:rFonts w:ascii="Arial" w:hAnsi="Arial" w:cs="Arial"/>
                <w:bCs/>
                <w:lang w:val="en-GB"/>
              </w:rPr>
            </w:pPr>
            <w:r>
              <w:rPr>
                <w:rFonts w:ascii="Arial" w:hAnsi="Arial" w:cs="Arial"/>
                <w:noProof/>
                <w:lang w:val="en-GB"/>
              </w:rPr>
              <w:pict w14:anchorId="6FE2058C">
                <v:shape id="Object 12" o:spid="_x0000_i1031" type="#_x0000_t75" style="width:64.65pt;height:39.35pt;visibility:visible">
                  <v:imagedata r:id="rId15" o:title="" croptop="-2475f" cropbottom="-427f" cropright="-153f"/>
                  <o:lock v:ext="edit" aspectratio="f"/>
                </v:shape>
              </w:pict>
            </w:r>
          </w:p>
        </w:tc>
        <w:tc>
          <w:tcPr>
            <w:tcW w:w="4121" w:type="pct"/>
          </w:tcPr>
          <w:p w14:paraId="3CDB8C75" w14:textId="77777777" w:rsidR="000C097C" w:rsidRPr="00F709A7" w:rsidRDefault="005D74CC" w:rsidP="00002A21">
            <w:pPr>
              <w:numPr>
                <w:ilvl w:val="0"/>
                <w:numId w:val="1"/>
              </w:numPr>
              <w:tabs>
                <w:tab w:val="clear" w:pos="720"/>
                <w:tab w:val="num" w:pos="431"/>
              </w:tabs>
              <w:ind w:left="431"/>
              <w:rPr>
                <w:rFonts w:ascii="Arial" w:hAnsi="Arial" w:cs="Arial"/>
                <w:bCs/>
                <w:sz w:val="22"/>
                <w:szCs w:val="22"/>
                <w:lang w:val="en-GB"/>
              </w:rPr>
            </w:pPr>
            <w:r>
              <w:rPr>
                <w:rFonts w:ascii="SimSun" w:eastAsia="SimSun" w:hAnsi="SimSun" w:cs="SimSun"/>
                <w:bCs/>
                <w:sz w:val="22"/>
                <w:szCs w:val="22"/>
                <w:bdr w:val="nil"/>
                <w:lang w:val="zh-CN" w:eastAsia="zh-CN"/>
              </w:rPr>
              <w:t>电脑幻灯片演示（每页打印</w:t>
            </w:r>
            <w:r>
              <w:rPr>
                <w:rFonts w:ascii="SimSun" w:eastAsia="SimSun" w:hAnsi="SimSun" w:cs="SimSun"/>
                <w:bCs/>
                <w:sz w:val="22"/>
                <w:szCs w:val="22"/>
                <w:bdr w:val="nil"/>
                <w:lang w:val="zh-CN" w:eastAsia="zh-CN"/>
              </w:rPr>
              <w:t>4</w:t>
            </w:r>
            <w:r>
              <w:rPr>
                <w:rFonts w:ascii="SimSun" w:eastAsia="SimSun" w:hAnsi="SimSun" w:cs="SimSun"/>
                <w:bCs/>
                <w:sz w:val="22"/>
                <w:szCs w:val="22"/>
                <w:bdr w:val="nil"/>
                <w:lang w:val="zh-CN" w:eastAsia="zh-CN"/>
              </w:rPr>
              <w:t>张幻灯片）</w:t>
            </w:r>
          </w:p>
          <w:p w14:paraId="4DA8410A" w14:textId="77777777" w:rsidR="000C097C" w:rsidRPr="00F709A7" w:rsidRDefault="005D74CC" w:rsidP="00DE2758">
            <w:pPr>
              <w:pStyle w:val="af1"/>
              <w:numPr>
                <w:ilvl w:val="0"/>
                <w:numId w:val="3"/>
              </w:numPr>
              <w:rPr>
                <w:rFonts w:ascii="Arial" w:hAnsi="Arial" w:cs="Arial"/>
                <w:bCs/>
                <w:sz w:val="22"/>
                <w:szCs w:val="22"/>
                <w:lang w:val="en-GB"/>
              </w:rPr>
            </w:pPr>
            <w:r>
              <w:rPr>
                <w:rFonts w:ascii="SimSun" w:eastAsia="SimSun" w:hAnsi="SimSun" w:cs="SimSun"/>
                <w:sz w:val="22"/>
                <w:szCs w:val="22"/>
                <w:bdr w:val="nil"/>
                <w:lang w:val="zh-CN" w:eastAsia="zh-CN"/>
              </w:rPr>
              <w:t>小组活动说明</w:t>
            </w:r>
            <w:r>
              <w:rPr>
                <w:rFonts w:ascii="SimSun" w:eastAsia="SimSun" w:hAnsi="SimSun" w:cs="SimSun"/>
                <w:sz w:val="22"/>
                <w:szCs w:val="22"/>
                <w:bdr w:val="nil"/>
                <w:lang w:val="zh-CN" w:eastAsia="zh-CN"/>
              </w:rPr>
              <w:t xml:space="preserve"> </w:t>
            </w:r>
          </w:p>
          <w:p w14:paraId="4AD402FC" w14:textId="77777777" w:rsidR="000C097C" w:rsidRPr="00F709A7" w:rsidRDefault="005D74CC" w:rsidP="005A517D">
            <w:pPr>
              <w:rPr>
                <w:rFonts w:ascii="Arial" w:hAnsi="Arial" w:cs="Arial"/>
                <w:bCs/>
                <w:sz w:val="22"/>
                <w:szCs w:val="22"/>
                <w:lang w:val="en-GB"/>
              </w:rPr>
            </w:pPr>
          </w:p>
        </w:tc>
      </w:tr>
      <w:tr w:rsidR="00322E1E" w14:paraId="10F9C6D6" w14:textId="77777777" w:rsidTr="00BC3727">
        <w:tc>
          <w:tcPr>
            <w:tcW w:w="879" w:type="pct"/>
          </w:tcPr>
          <w:p w14:paraId="446E7A9E" w14:textId="77777777" w:rsidR="000C097C" w:rsidRPr="0066762C" w:rsidRDefault="005D74CC" w:rsidP="00BC3727">
            <w:pPr>
              <w:jc w:val="center"/>
              <w:rPr>
                <w:rFonts w:ascii="Arial" w:hAnsi="Arial" w:cs="Arial"/>
                <w:bCs/>
                <w:lang w:val="en-GB"/>
              </w:rPr>
            </w:pPr>
            <w:r>
              <w:rPr>
                <w:rFonts w:ascii="SimSun" w:eastAsia="SimSun" w:hAnsi="SimSun" w:cs="SimSun"/>
                <w:bCs/>
                <w:bdr w:val="nil"/>
                <w:lang w:val="zh-CN" w:eastAsia="zh-CN"/>
              </w:rPr>
              <w:t>学员阅读材料</w:t>
            </w:r>
            <w:r>
              <w:rPr>
                <w:rFonts w:ascii="SimSun" w:eastAsia="SimSun" w:hAnsi="SimSun" w:cs="SimSun"/>
                <w:bCs/>
                <w:bdr w:val="nil"/>
                <w:lang w:val="zh-CN" w:eastAsia="zh-CN"/>
              </w:rPr>
              <w:t xml:space="preserve"> </w:t>
            </w:r>
          </w:p>
          <w:p w14:paraId="5D62E5D3" w14:textId="77777777" w:rsidR="000C097C" w:rsidRPr="0066762C" w:rsidRDefault="005D74CC" w:rsidP="00BC3727">
            <w:pPr>
              <w:jc w:val="center"/>
              <w:rPr>
                <w:rFonts w:ascii="Arial" w:hAnsi="Arial" w:cs="Arial"/>
                <w:b/>
                <w:lang w:val="en-GB"/>
              </w:rPr>
            </w:pPr>
            <w:r>
              <w:rPr>
                <w:rFonts w:ascii="Arial" w:hAnsi="Arial" w:cs="Arial"/>
                <w:lang w:val="en-GB"/>
              </w:rPr>
              <w:object w:dxaOrig="1620" w:dyaOrig="1160" w14:anchorId="4CFBC278">
                <v:shape id="_x0000_i1032" type="#_x0000_t75" style="width:81.35pt;height:58pt" o:ole="">
                  <v:imagedata r:id="rId16" o:title=""/>
                </v:shape>
                <o:OLEObject Type="Embed" ProgID="PowerPoint.Slide.12" ShapeID="_x0000_i1032" DrawAspect="Content" ObjectID="_1374114218" r:id="rId17"/>
              </w:object>
            </w:r>
          </w:p>
        </w:tc>
        <w:tc>
          <w:tcPr>
            <w:tcW w:w="4121" w:type="pct"/>
          </w:tcPr>
          <w:p w14:paraId="3617B51B" w14:textId="77777777" w:rsidR="000C097C" w:rsidRPr="00F709A7" w:rsidRDefault="005D74CC" w:rsidP="00002A21">
            <w:pPr>
              <w:numPr>
                <w:ilvl w:val="0"/>
                <w:numId w:val="1"/>
              </w:numPr>
              <w:tabs>
                <w:tab w:val="clear" w:pos="720"/>
                <w:tab w:val="num" w:pos="431"/>
              </w:tabs>
              <w:ind w:left="431"/>
              <w:rPr>
                <w:rFonts w:ascii="Arial" w:hAnsi="Arial" w:cs="Arial"/>
                <w:bCs/>
                <w:sz w:val="22"/>
                <w:szCs w:val="22"/>
                <w:lang w:val="en-GB"/>
              </w:rPr>
            </w:pPr>
            <w:r>
              <w:rPr>
                <w:rFonts w:ascii="SimSun" w:eastAsia="SimSun" w:hAnsi="SimSun" w:cs="SimSun"/>
                <w:bCs/>
                <w:sz w:val="22"/>
                <w:szCs w:val="22"/>
                <w:bdr w:val="nil"/>
                <w:lang w:val="zh-CN" w:eastAsia="zh-CN"/>
              </w:rPr>
              <w:t>《残疾人权利公约》</w:t>
            </w:r>
          </w:p>
          <w:p w14:paraId="468BA466" w14:textId="77777777" w:rsidR="000C097C" w:rsidRPr="00F709A7" w:rsidRDefault="005D74CC" w:rsidP="00002A21">
            <w:pPr>
              <w:numPr>
                <w:ilvl w:val="0"/>
                <w:numId w:val="1"/>
              </w:numPr>
              <w:tabs>
                <w:tab w:val="clear" w:pos="720"/>
                <w:tab w:val="num" w:pos="431"/>
              </w:tabs>
              <w:ind w:left="431"/>
              <w:rPr>
                <w:rFonts w:ascii="Arial" w:hAnsi="Arial" w:cs="Arial"/>
                <w:bCs/>
                <w:color w:val="000000"/>
                <w:sz w:val="22"/>
                <w:szCs w:val="22"/>
                <w:lang w:val="en-GB"/>
              </w:rPr>
            </w:pPr>
            <w:r>
              <w:rPr>
                <w:rFonts w:ascii="SimSun" w:eastAsia="SimSun" w:hAnsi="SimSun" w:cs="SimSun"/>
                <w:bCs/>
                <w:i/>
                <w:iCs/>
                <w:sz w:val="22"/>
                <w:szCs w:val="22"/>
                <w:bdr w:val="nil"/>
                <w:lang w:val="zh-CN" w:eastAsia="zh-CN"/>
              </w:rPr>
              <w:t>《关于残疾人权利公约及其任择议定书的议员手册：从排斥到平等，实现残疾人权利</w:t>
            </w:r>
            <w:r>
              <w:rPr>
                <w:rFonts w:ascii="SimSun" w:eastAsia="SimSun" w:hAnsi="SimSun" w:cs="SimSun"/>
                <w:bCs/>
                <w:i/>
                <w:iCs/>
                <w:sz w:val="22"/>
                <w:szCs w:val="22"/>
                <w:bdr w:val="nil"/>
                <w:lang w:val="zh-CN" w:eastAsia="zh-CN"/>
              </w:rPr>
              <w:t>》（</w:t>
            </w:r>
            <w:r>
              <w:rPr>
                <w:rFonts w:ascii="SimSun" w:eastAsia="SimSun" w:hAnsi="SimSun" w:cs="SimSun"/>
                <w:bCs/>
                <w:i/>
                <w:iCs/>
                <w:sz w:val="22"/>
                <w:szCs w:val="22"/>
                <w:bdr w:val="nil"/>
                <w:lang w:val="zh-CN" w:eastAsia="zh-CN"/>
              </w:rPr>
              <w:t>HR/PUB/07/6</w:t>
            </w:r>
            <w:r>
              <w:rPr>
                <w:rFonts w:ascii="SimSun" w:eastAsia="SimSun" w:hAnsi="SimSun" w:cs="SimSun"/>
                <w:bCs/>
                <w:i/>
                <w:iCs/>
                <w:sz w:val="22"/>
                <w:szCs w:val="22"/>
                <w:bdr w:val="nil"/>
                <w:lang w:val="zh-CN" w:eastAsia="zh-CN"/>
              </w:rPr>
              <w:t>）</w:t>
            </w:r>
          </w:p>
          <w:p w14:paraId="762EC3DA" w14:textId="77777777" w:rsidR="000C097C" w:rsidRPr="00F709A7" w:rsidRDefault="005D74CC" w:rsidP="00002A21">
            <w:pPr>
              <w:numPr>
                <w:ilvl w:val="0"/>
                <w:numId w:val="1"/>
              </w:numPr>
              <w:tabs>
                <w:tab w:val="clear" w:pos="720"/>
                <w:tab w:val="num" w:pos="431"/>
              </w:tabs>
              <w:ind w:left="431"/>
              <w:rPr>
                <w:rFonts w:ascii="Arial" w:hAnsi="Arial" w:cs="Arial"/>
                <w:bCs/>
                <w:color w:val="000000"/>
                <w:sz w:val="22"/>
                <w:szCs w:val="22"/>
                <w:lang w:val="en-GB"/>
              </w:rPr>
            </w:pPr>
            <w:r>
              <w:rPr>
                <w:rFonts w:ascii="SimSun" w:eastAsia="SimSun" w:hAnsi="SimSun" w:cs="SimSun"/>
                <w:bCs/>
                <w:sz w:val="22"/>
                <w:szCs w:val="22"/>
                <w:bdr w:val="nil"/>
                <w:lang w:val="zh-CN" w:eastAsia="zh-CN"/>
              </w:rPr>
              <w:t>《经济、社会与文化权利国际公约任择议定书》组成部分</w:t>
            </w:r>
            <w:r>
              <w:rPr>
                <w:rFonts w:ascii="SimSun" w:eastAsia="SimSun" w:hAnsi="SimSun" w:cs="SimSun"/>
                <w:bCs/>
                <w:sz w:val="22"/>
                <w:szCs w:val="22"/>
                <w:bdr w:val="nil"/>
                <w:lang w:val="zh-CN" w:eastAsia="zh-CN"/>
              </w:rPr>
              <w:t xml:space="preserve"> (E/CN.4/2006/WG.23/2) </w:t>
            </w:r>
          </w:p>
          <w:p w14:paraId="7B1C8A7D" w14:textId="77777777" w:rsidR="000C097C" w:rsidRPr="00F709A7" w:rsidRDefault="005D74CC" w:rsidP="00044C25">
            <w:pPr>
              <w:ind w:left="71"/>
              <w:rPr>
                <w:rFonts w:ascii="Arial" w:hAnsi="Arial" w:cs="Arial"/>
                <w:bCs/>
                <w:color w:val="000000"/>
                <w:sz w:val="22"/>
                <w:szCs w:val="22"/>
                <w:lang w:val="en-GB"/>
              </w:rPr>
            </w:pPr>
          </w:p>
        </w:tc>
      </w:tr>
    </w:tbl>
    <w:p w14:paraId="594DC919" w14:textId="77777777" w:rsidR="000C097C" w:rsidRPr="0066762C" w:rsidRDefault="005D74CC" w:rsidP="001D747D">
      <w:pPr>
        <w:rPr>
          <w:rFonts w:ascii="Arial" w:hAnsi="Arial" w:cs="Arial"/>
          <w:b/>
          <w:bCs/>
          <w:color w:val="1F497D"/>
          <w:u w:val="single"/>
          <w:lang w:val="en-GB"/>
        </w:rPr>
      </w:pPr>
    </w:p>
    <w:p w14:paraId="18289741" w14:textId="77777777" w:rsidR="000C097C" w:rsidRPr="0066762C" w:rsidRDefault="005D74CC" w:rsidP="001D747D">
      <w:pPr>
        <w:rPr>
          <w:rFonts w:ascii="Arial" w:hAnsi="Arial" w:cs="Arial"/>
          <w:b/>
          <w:bCs/>
          <w:color w:val="1F497D"/>
          <w:u w:val="single"/>
          <w:lang w:val="en-GB"/>
        </w:rPr>
      </w:pPr>
    </w:p>
    <w:p w14:paraId="683F63EA" w14:textId="77777777" w:rsidR="00C07D21" w:rsidRPr="0066762C" w:rsidRDefault="005D74CC" w:rsidP="001D747D">
      <w:pPr>
        <w:rPr>
          <w:rFonts w:ascii="Arial" w:hAnsi="Arial" w:cs="Arial"/>
          <w:b/>
          <w:bCs/>
          <w:color w:val="1F497D"/>
          <w:u w:val="single"/>
          <w:lang w:val="en-GB"/>
        </w:rPr>
      </w:pPr>
    </w:p>
    <w:p w14:paraId="62E8F6E6" w14:textId="77777777" w:rsidR="00C07D21" w:rsidRPr="0066762C" w:rsidRDefault="005D74CC" w:rsidP="001D747D">
      <w:pPr>
        <w:rPr>
          <w:rFonts w:ascii="Arial" w:hAnsi="Arial" w:cs="Arial"/>
          <w:b/>
          <w:bCs/>
          <w:color w:val="1F497D"/>
          <w:u w:val="single"/>
          <w:lang w:val="en-GB"/>
        </w:rPr>
      </w:pPr>
    </w:p>
    <w:p w14:paraId="1E54CF2A" w14:textId="77777777" w:rsidR="000C097C" w:rsidRPr="0066762C" w:rsidRDefault="005D74CC" w:rsidP="001D747D">
      <w:pPr>
        <w:rPr>
          <w:rFonts w:ascii="Arial" w:hAnsi="Arial" w:cs="Arial"/>
          <w:b/>
          <w:bCs/>
          <w:color w:val="1F497D"/>
          <w:u w:val="single"/>
          <w:lang w:val="en-GB"/>
        </w:rPr>
      </w:pPr>
    </w:p>
    <w:p w14:paraId="369C5088" w14:textId="77777777" w:rsidR="000C097C" w:rsidRPr="0066762C" w:rsidRDefault="005D74CC" w:rsidP="001D747D">
      <w:pPr>
        <w:rPr>
          <w:rFonts w:ascii="Arial" w:hAnsi="Arial" w:cs="Arial"/>
          <w:b/>
          <w:bCs/>
          <w:color w:val="1F497D"/>
          <w:u w:val="single"/>
          <w:lang w:val="en-GB"/>
        </w:rPr>
      </w:pPr>
    </w:p>
    <w:p w14:paraId="25CA35D1" w14:textId="77777777" w:rsidR="000C097C" w:rsidRPr="0066762C" w:rsidRDefault="005D74CC" w:rsidP="001D747D">
      <w:pPr>
        <w:rPr>
          <w:rFonts w:ascii="Arial" w:hAnsi="Arial" w:cs="Arial"/>
          <w:b/>
          <w:bCs/>
          <w:color w:val="1F497D"/>
          <w:u w:val="single"/>
          <w:lang w:val="en-GB"/>
        </w:rPr>
      </w:pPr>
    </w:p>
    <w:p w14:paraId="597F668B" w14:textId="77777777" w:rsidR="000C097C" w:rsidRPr="0066762C" w:rsidRDefault="005D74CC" w:rsidP="001D747D">
      <w:pPr>
        <w:rPr>
          <w:rFonts w:ascii="Arial" w:hAnsi="Arial" w:cs="Arial"/>
          <w:b/>
          <w:bCs/>
          <w:color w:val="1F497D"/>
          <w:u w:val="single"/>
          <w:lang w:val="en-GB"/>
        </w:rPr>
      </w:pPr>
    </w:p>
    <w:p w14:paraId="078DD79D" w14:textId="77777777" w:rsidR="000C097C" w:rsidRDefault="005D74CC" w:rsidP="001D747D">
      <w:pPr>
        <w:rPr>
          <w:ins w:id="0" w:author="Zhang Yingxue" w:date="2015-08-05T05:36:00Z"/>
          <w:rFonts w:ascii="Arial" w:hAnsi="Arial" w:cs="Arial" w:hint="eastAsia"/>
          <w:b/>
          <w:bCs/>
          <w:color w:val="1F497D"/>
          <w:u w:val="single"/>
          <w:lang w:val="en-GB"/>
        </w:rPr>
      </w:pPr>
    </w:p>
    <w:p w14:paraId="679551D6" w14:textId="77777777" w:rsidR="005D74CC" w:rsidRDefault="005D74CC" w:rsidP="001D747D">
      <w:pPr>
        <w:rPr>
          <w:ins w:id="1" w:author="Zhang Yingxue" w:date="2015-08-05T05:36:00Z"/>
          <w:rFonts w:ascii="Arial" w:hAnsi="Arial" w:cs="Arial" w:hint="eastAsia"/>
          <w:b/>
          <w:bCs/>
          <w:color w:val="1F497D"/>
          <w:u w:val="single"/>
          <w:lang w:val="en-GB"/>
        </w:rPr>
      </w:pPr>
    </w:p>
    <w:p w14:paraId="66717A99" w14:textId="77777777" w:rsidR="005D74CC" w:rsidRDefault="005D74CC" w:rsidP="001D747D">
      <w:pPr>
        <w:rPr>
          <w:ins w:id="2" w:author="Zhang Yingxue" w:date="2015-08-05T05:36:00Z"/>
          <w:rFonts w:ascii="Arial" w:hAnsi="Arial" w:cs="Arial" w:hint="eastAsia"/>
          <w:b/>
          <w:bCs/>
          <w:color w:val="1F497D"/>
          <w:u w:val="single"/>
          <w:lang w:val="en-GB"/>
        </w:rPr>
      </w:pPr>
    </w:p>
    <w:p w14:paraId="2A792317" w14:textId="77777777" w:rsidR="005D74CC" w:rsidRPr="0066762C" w:rsidRDefault="005D74CC" w:rsidP="001D747D">
      <w:pPr>
        <w:rPr>
          <w:rFonts w:ascii="Arial" w:hAnsi="Arial" w:cs="Arial" w:hint="eastAsia"/>
          <w:b/>
          <w:bCs/>
          <w:color w:val="1F497D"/>
          <w:u w:val="single"/>
          <w:lang w:val="en-GB"/>
        </w:rPr>
      </w:pPr>
      <w:bookmarkStart w:id="3" w:name="_GoBack"/>
      <w:bookmarkEnd w:id="3"/>
    </w:p>
    <w:p w14:paraId="0443E53A" w14:textId="77777777" w:rsidR="000C097C" w:rsidRPr="0066762C" w:rsidRDefault="005D74CC" w:rsidP="001D747D">
      <w:pPr>
        <w:rPr>
          <w:rFonts w:ascii="Arial" w:hAnsi="Arial" w:cs="Arial"/>
          <w:b/>
          <w:bCs/>
          <w:color w:val="1F497D"/>
          <w:u w:val="single"/>
          <w:lang w:val="en-GB"/>
        </w:rPr>
      </w:pPr>
    </w:p>
    <w:p w14:paraId="3BBD9A91" w14:textId="77777777" w:rsidR="000C097C" w:rsidRPr="0066762C" w:rsidRDefault="005D74CC" w:rsidP="001D747D">
      <w:pPr>
        <w:rPr>
          <w:rFonts w:ascii="Arial" w:hAnsi="Arial" w:cs="Arial"/>
          <w:b/>
          <w:bCs/>
          <w:iCs/>
          <w:color w:val="1F497D"/>
          <w:u w:val="single"/>
          <w:lang w:val="en-GB"/>
        </w:rPr>
      </w:pPr>
      <w:r>
        <w:rPr>
          <w:rFonts w:ascii="SimSun" w:eastAsia="SimSun" w:hAnsi="SimSun" w:cs="SimSun"/>
          <w:b/>
          <w:bCs/>
          <w:color w:val="1F497D"/>
          <w:u w:val="single"/>
          <w:bdr w:val="nil"/>
          <w:lang w:val="zh-CN" w:eastAsia="zh-CN"/>
        </w:rPr>
        <w:t>学习目标（技能、知识、态度）</w:t>
      </w:r>
    </w:p>
    <w:p w14:paraId="73DF84DD" w14:textId="77777777" w:rsidR="000C097C" w:rsidRPr="0066762C" w:rsidRDefault="005D74CC" w:rsidP="001D747D">
      <w:pPr>
        <w:rPr>
          <w:rFonts w:ascii="Arial" w:hAnsi="Arial" w:cs="Arial"/>
          <w:lang w:val="en-GB"/>
        </w:rPr>
      </w:pPr>
    </w:p>
    <w:p w14:paraId="60F90A78" w14:textId="77777777" w:rsidR="000C097C" w:rsidRPr="0066762C" w:rsidRDefault="005D74CC" w:rsidP="003174C0">
      <w:pPr>
        <w:ind w:right="22"/>
        <w:rPr>
          <w:rFonts w:ascii="Arial" w:hAnsi="Arial" w:cs="Arial"/>
          <w:lang w:val="en-GB"/>
        </w:rPr>
      </w:pPr>
      <w:r>
        <w:rPr>
          <w:rFonts w:ascii="SimSun" w:eastAsia="SimSun" w:hAnsi="SimSun" w:cs="SimSun"/>
          <w:bdr w:val="nil"/>
          <w:lang w:val="zh-CN" w:eastAsia="zh-CN"/>
        </w:rPr>
        <w:lastRenderedPageBreak/>
        <w:t>本模块结束后，学员将能够：</w:t>
      </w:r>
    </w:p>
    <w:p w14:paraId="4D1384EB" w14:textId="77777777" w:rsidR="000C097C" w:rsidRPr="0066762C" w:rsidRDefault="005D74CC" w:rsidP="003174C0">
      <w:pPr>
        <w:ind w:right="22"/>
        <w:rPr>
          <w:rFonts w:ascii="Arial" w:hAnsi="Arial" w:cs="Arial"/>
          <w:lang w:val="en-GB"/>
        </w:rPr>
      </w:pPr>
    </w:p>
    <w:p w14:paraId="00DF17B9" w14:textId="77777777" w:rsidR="000C097C" w:rsidRPr="0066762C" w:rsidRDefault="005D74CC" w:rsidP="00002A21">
      <w:pPr>
        <w:pStyle w:val="Default"/>
        <w:numPr>
          <w:ilvl w:val="0"/>
          <w:numId w:val="9"/>
        </w:numPr>
        <w:ind w:right="22"/>
        <w:rPr>
          <w:rFonts w:ascii="Arial" w:hAnsi="Arial" w:cs="Arial"/>
          <w:lang w:val="en-GB"/>
        </w:rPr>
      </w:pPr>
      <w:r>
        <w:rPr>
          <w:rFonts w:ascii="SimSun" w:eastAsia="SimSun" w:hAnsi="SimSun" w:cs="SimSun"/>
          <w:bdr w:val="nil"/>
          <w:lang w:val="zh-CN" w:eastAsia="zh-CN"/>
        </w:rPr>
        <w:t>描述《残疾人权利公约任择议定书》中来文和调查程序的主要特点</w:t>
      </w:r>
    </w:p>
    <w:p w14:paraId="099DBA59" w14:textId="77777777" w:rsidR="000C097C" w:rsidRPr="0066762C" w:rsidRDefault="005D74CC" w:rsidP="00002A21">
      <w:pPr>
        <w:pStyle w:val="Default"/>
        <w:numPr>
          <w:ilvl w:val="0"/>
          <w:numId w:val="9"/>
        </w:numPr>
        <w:ind w:right="22"/>
        <w:rPr>
          <w:rFonts w:ascii="Arial" w:hAnsi="Arial" w:cs="Arial"/>
          <w:lang w:val="en-GB"/>
        </w:rPr>
      </w:pPr>
      <w:r>
        <w:rPr>
          <w:rFonts w:ascii="SimSun" w:eastAsia="SimSun" w:hAnsi="SimSun" w:cs="SimSun"/>
          <w:bdr w:val="nil"/>
          <w:lang w:val="zh-CN" w:eastAsia="zh-CN"/>
        </w:rPr>
        <w:t>确定国家、</w:t>
      </w:r>
      <w:r>
        <w:rPr>
          <w:rFonts w:ascii="SimSun" w:eastAsia="SimSun" w:hAnsi="SimSun" w:cs="SimSun"/>
          <w:bdr w:val="nil"/>
          <w:lang w:val="zh-CN" w:eastAsia="zh-CN"/>
        </w:rPr>
        <w:t>OPD</w:t>
      </w:r>
      <w:r>
        <w:rPr>
          <w:rFonts w:ascii="SimSun" w:eastAsia="SimSun" w:hAnsi="SimSun" w:cs="SimSun"/>
          <w:bdr w:val="nil"/>
          <w:lang w:val="zh-CN" w:eastAsia="zh-CN"/>
        </w:rPr>
        <w:t>和联合国国家小组在促进任择议定书签署和确保适当后续行动中的主要作用</w:t>
      </w:r>
      <w:r>
        <w:rPr>
          <w:rFonts w:ascii="SimSun" w:eastAsia="SimSun" w:hAnsi="SimSun" w:cs="SimSun"/>
          <w:bdr w:val="nil"/>
          <w:lang w:val="zh-CN" w:eastAsia="zh-CN"/>
        </w:rPr>
        <w:t xml:space="preserve"> </w:t>
      </w:r>
    </w:p>
    <w:p w14:paraId="0302AD45" w14:textId="77777777" w:rsidR="000C097C" w:rsidRPr="0066762C" w:rsidRDefault="005D74CC" w:rsidP="003174C0">
      <w:pPr>
        <w:pStyle w:val="Default"/>
        <w:ind w:left="720" w:right="22"/>
        <w:rPr>
          <w:rFonts w:ascii="Arial" w:hAnsi="Arial" w:cs="Arial"/>
          <w:lang w:val="en-GB"/>
        </w:rPr>
      </w:pPr>
    </w:p>
    <w:p w14:paraId="18BDF33E" w14:textId="77777777" w:rsidR="00C07D21" w:rsidRPr="0066762C" w:rsidRDefault="005D74CC" w:rsidP="008D4E1A">
      <w:pPr>
        <w:spacing w:line="260" w:lineRule="exact"/>
        <w:ind w:right="22"/>
        <w:rPr>
          <w:rFonts w:ascii="Arial" w:hAnsi="Arial" w:cs="Arial"/>
          <w:bCs/>
          <w:lang w:val="en-GB"/>
        </w:rPr>
      </w:pPr>
      <w:r>
        <w:rPr>
          <w:rFonts w:ascii="SimSun" w:eastAsia="SimSun" w:hAnsi="SimSun" w:cs="SimSun"/>
          <w:b/>
          <w:bCs/>
          <w:color w:val="1F497D"/>
          <w:u w:val="single"/>
          <w:bdr w:val="nil"/>
          <w:lang w:val="zh-CN" w:eastAsia="zh-CN"/>
        </w:rPr>
        <w:t>幻灯片具体提示</w:t>
      </w:r>
    </w:p>
    <w:p w14:paraId="4A295214" w14:textId="77777777" w:rsidR="002E7CF0" w:rsidRPr="0066762C" w:rsidRDefault="005D74CC" w:rsidP="008D4E1A">
      <w:pPr>
        <w:spacing w:line="260" w:lineRule="exact"/>
        <w:ind w:right="22"/>
        <w:rPr>
          <w:rFonts w:ascii="Arial" w:hAnsi="Arial" w:cs="Arial"/>
          <w:bCs/>
          <w:lang w:val="en-GB"/>
        </w:rPr>
      </w:pPr>
    </w:p>
    <w:p w14:paraId="2E3E931C" w14:textId="77777777" w:rsidR="002E7CF0" w:rsidRPr="0066762C" w:rsidRDefault="005D74CC" w:rsidP="002E7CF0">
      <w:pPr>
        <w:numPr>
          <w:ilvl w:val="0"/>
          <w:numId w:val="10"/>
        </w:numPr>
        <w:spacing w:line="260" w:lineRule="exact"/>
        <w:ind w:right="22"/>
        <w:rPr>
          <w:rFonts w:ascii="Arial" w:hAnsi="Arial" w:cs="Arial"/>
          <w:lang w:val="en-GB"/>
        </w:rPr>
      </w:pPr>
      <w:r>
        <w:rPr>
          <w:rFonts w:ascii="SimSun" w:eastAsia="SimSun" w:hAnsi="SimSun" w:cs="SimSun"/>
          <w:bdr w:val="nil"/>
          <w:lang w:val="zh-CN" w:eastAsia="zh-CN"/>
        </w:rPr>
        <w:t>幻灯片</w:t>
      </w:r>
      <w:r>
        <w:rPr>
          <w:rFonts w:ascii="SimSun" w:eastAsia="SimSun" w:hAnsi="SimSun" w:cs="SimSun"/>
          <w:bdr w:val="nil"/>
          <w:lang w:val="zh-CN" w:eastAsia="zh-CN"/>
        </w:rPr>
        <w:t xml:space="preserve">1 - </w:t>
      </w:r>
      <w:r>
        <w:rPr>
          <w:rFonts w:ascii="SimSun" w:eastAsia="SimSun" w:hAnsi="SimSun" w:cs="SimSun"/>
          <w:bdr w:val="nil"/>
          <w:lang w:val="zh-CN" w:eastAsia="zh-CN"/>
        </w:rPr>
        <w:t>标题</w:t>
      </w:r>
      <w:r>
        <w:rPr>
          <w:rFonts w:ascii="SimSun" w:eastAsia="SimSun" w:hAnsi="SimSun" w:cs="SimSun"/>
          <w:bdr w:val="nil"/>
          <w:lang w:val="zh-CN" w:eastAsia="zh-CN"/>
        </w:rPr>
        <w:t xml:space="preserve"> </w:t>
      </w:r>
    </w:p>
    <w:p w14:paraId="319E600E" w14:textId="77777777" w:rsidR="002E7CF0" w:rsidRPr="0066762C" w:rsidRDefault="005D74CC" w:rsidP="002E7CF0">
      <w:pPr>
        <w:numPr>
          <w:ilvl w:val="0"/>
          <w:numId w:val="10"/>
        </w:numPr>
        <w:spacing w:line="260" w:lineRule="exact"/>
        <w:ind w:right="22"/>
        <w:rPr>
          <w:rFonts w:ascii="Arial" w:hAnsi="Arial" w:cs="Arial"/>
          <w:lang w:val="en-GB"/>
        </w:rPr>
      </w:pPr>
      <w:r>
        <w:rPr>
          <w:rFonts w:ascii="SimSun" w:eastAsia="SimSun" w:hAnsi="SimSun" w:cs="SimSun"/>
          <w:bdr w:val="nil"/>
          <w:lang w:val="zh-CN" w:eastAsia="zh-CN"/>
        </w:rPr>
        <w:t>幻灯片</w:t>
      </w:r>
      <w:r>
        <w:rPr>
          <w:rFonts w:ascii="SimSun" w:eastAsia="SimSun" w:hAnsi="SimSun" w:cs="SimSun"/>
          <w:bdr w:val="nil"/>
          <w:lang w:val="zh-CN" w:eastAsia="zh-CN"/>
        </w:rPr>
        <w:t xml:space="preserve">2 - </w:t>
      </w:r>
      <w:r>
        <w:rPr>
          <w:rFonts w:ascii="SimSun" w:eastAsia="SimSun" w:hAnsi="SimSun" w:cs="SimSun"/>
          <w:bdr w:val="nil"/>
          <w:lang w:val="zh-CN" w:eastAsia="zh-CN"/>
        </w:rPr>
        <w:t>陈述目的和模块流程</w:t>
      </w:r>
    </w:p>
    <w:p w14:paraId="23D7CC7C" w14:textId="77777777" w:rsidR="002E7CF0" w:rsidRPr="0066762C" w:rsidRDefault="005D74CC" w:rsidP="002E7CF0">
      <w:pPr>
        <w:numPr>
          <w:ilvl w:val="0"/>
          <w:numId w:val="10"/>
        </w:numPr>
        <w:spacing w:line="260" w:lineRule="exact"/>
        <w:ind w:right="22"/>
        <w:rPr>
          <w:rFonts w:ascii="Arial" w:hAnsi="Arial" w:cs="Arial"/>
          <w:lang w:val="en-GB"/>
        </w:rPr>
      </w:pPr>
      <w:r>
        <w:rPr>
          <w:rFonts w:ascii="SimSun" w:eastAsia="SimSun" w:hAnsi="SimSun" w:cs="SimSun"/>
          <w:bdr w:val="nil"/>
          <w:lang w:val="zh-CN" w:eastAsia="zh-CN"/>
        </w:rPr>
        <w:t>幻灯片</w:t>
      </w:r>
      <w:r>
        <w:rPr>
          <w:rFonts w:ascii="SimSun" w:eastAsia="SimSun" w:hAnsi="SimSun" w:cs="SimSun"/>
          <w:bdr w:val="nil"/>
          <w:lang w:val="zh-CN" w:eastAsia="zh-CN"/>
        </w:rPr>
        <w:t xml:space="preserve">3 - </w:t>
      </w:r>
      <w:r>
        <w:rPr>
          <w:rFonts w:ascii="SimSun" w:eastAsia="SimSun" w:hAnsi="SimSun" w:cs="SimSun"/>
          <w:bdr w:val="nil"/>
          <w:lang w:val="zh-CN" w:eastAsia="zh-CN"/>
        </w:rPr>
        <w:t>陈述《任择议定书》中来文程序的基本事实</w:t>
      </w:r>
      <w:r>
        <w:rPr>
          <w:rFonts w:ascii="SimSun" w:eastAsia="SimSun" w:hAnsi="SimSun" w:cs="SimSun"/>
          <w:bdr w:val="nil"/>
          <w:lang w:val="zh-CN" w:eastAsia="zh-CN"/>
        </w:rPr>
        <w:t>——</w:t>
      </w:r>
      <w:r>
        <w:rPr>
          <w:rFonts w:ascii="SimSun" w:eastAsia="SimSun" w:hAnsi="SimSun" w:cs="SimSun"/>
          <w:bdr w:val="nil"/>
          <w:lang w:val="zh-CN" w:eastAsia="zh-CN"/>
        </w:rPr>
        <w:t>程序是什么及不是什么</w:t>
      </w:r>
    </w:p>
    <w:p w14:paraId="28CC6AE5" w14:textId="77777777" w:rsidR="002E7CF0" w:rsidRPr="0066762C" w:rsidRDefault="005D74CC" w:rsidP="002E7CF0">
      <w:pPr>
        <w:numPr>
          <w:ilvl w:val="0"/>
          <w:numId w:val="10"/>
        </w:numPr>
        <w:spacing w:line="260" w:lineRule="exact"/>
        <w:ind w:right="22"/>
        <w:rPr>
          <w:rFonts w:ascii="Arial" w:hAnsi="Arial" w:cs="Arial"/>
          <w:lang w:val="en-GB"/>
        </w:rPr>
      </w:pPr>
      <w:r>
        <w:rPr>
          <w:rFonts w:ascii="SimSun" w:eastAsia="SimSun" w:hAnsi="SimSun" w:cs="SimSun"/>
          <w:bdr w:val="nil"/>
          <w:lang w:val="zh-CN" w:eastAsia="zh-CN"/>
        </w:rPr>
        <w:t>幻灯片</w:t>
      </w:r>
      <w:r>
        <w:rPr>
          <w:rFonts w:ascii="SimSun" w:eastAsia="SimSun" w:hAnsi="SimSun" w:cs="SimSun"/>
          <w:bdr w:val="nil"/>
          <w:lang w:val="zh-CN" w:eastAsia="zh-CN"/>
        </w:rPr>
        <w:t xml:space="preserve">4 - </w:t>
      </w:r>
      <w:r>
        <w:rPr>
          <w:rFonts w:ascii="SimSun" w:eastAsia="SimSun" w:hAnsi="SimSun" w:cs="SimSun"/>
          <w:bdr w:val="nil"/>
          <w:lang w:val="zh-CN" w:eastAsia="zh-CN"/>
        </w:rPr>
        <w:t>阐述提交、考虑和决定个人来文程序中的多个步骤</w:t>
      </w:r>
    </w:p>
    <w:p w14:paraId="452D8F5C" w14:textId="77777777" w:rsidR="002E7CF0" w:rsidRPr="0066762C" w:rsidRDefault="005D74CC" w:rsidP="002E7CF0">
      <w:pPr>
        <w:numPr>
          <w:ilvl w:val="0"/>
          <w:numId w:val="10"/>
        </w:numPr>
        <w:spacing w:line="260" w:lineRule="exact"/>
        <w:ind w:right="22"/>
        <w:rPr>
          <w:rFonts w:ascii="Arial" w:hAnsi="Arial" w:cs="Arial"/>
          <w:lang w:val="en-GB"/>
        </w:rPr>
      </w:pPr>
      <w:r>
        <w:rPr>
          <w:rFonts w:ascii="SimSun" w:eastAsia="SimSun" w:hAnsi="SimSun" w:cs="SimSun"/>
          <w:bdr w:val="nil"/>
          <w:lang w:val="zh-CN" w:eastAsia="zh-CN"/>
        </w:rPr>
        <w:t>幻灯片</w:t>
      </w:r>
      <w:r>
        <w:rPr>
          <w:rFonts w:ascii="SimSun" w:eastAsia="SimSun" w:hAnsi="SimSun" w:cs="SimSun"/>
          <w:bdr w:val="nil"/>
          <w:lang w:val="zh-CN" w:eastAsia="zh-CN"/>
        </w:rPr>
        <w:t xml:space="preserve">5 - </w:t>
      </w:r>
      <w:r>
        <w:rPr>
          <w:rFonts w:ascii="SimSun" w:eastAsia="SimSun" w:hAnsi="SimSun" w:cs="SimSun"/>
          <w:bdr w:val="nil"/>
          <w:lang w:val="zh-CN" w:eastAsia="zh-CN"/>
        </w:rPr>
        <w:t>为提交提供检查清单，以便学员理解需要确定的事项和需要遵守的步骤，以确保委员会能够将来文登记在案。</w:t>
      </w:r>
    </w:p>
    <w:p w14:paraId="7FE190CA" w14:textId="77777777" w:rsidR="002E7CF0" w:rsidRPr="0066762C" w:rsidRDefault="005D74CC" w:rsidP="002E7CF0">
      <w:pPr>
        <w:numPr>
          <w:ilvl w:val="0"/>
          <w:numId w:val="10"/>
        </w:numPr>
        <w:spacing w:line="260" w:lineRule="exact"/>
        <w:ind w:right="22"/>
        <w:rPr>
          <w:rFonts w:ascii="Arial" w:hAnsi="Arial" w:cs="Arial"/>
          <w:lang w:val="en-GB"/>
        </w:rPr>
      </w:pPr>
      <w:r>
        <w:rPr>
          <w:rFonts w:ascii="SimSun" w:eastAsia="SimSun" w:hAnsi="SimSun" w:cs="SimSun"/>
          <w:bdr w:val="nil"/>
          <w:lang w:val="zh-CN" w:eastAsia="zh-CN"/>
        </w:rPr>
        <w:t>幻灯片</w:t>
      </w:r>
      <w:r>
        <w:rPr>
          <w:rFonts w:ascii="SimSun" w:eastAsia="SimSun" w:hAnsi="SimSun" w:cs="SimSun"/>
          <w:bdr w:val="nil"/>
          <w:lang w:val="zh-CN" w:eastAsia="zh-CN"/>
        </w:rPr>
        <w:t xml:space="preserve">6 - </w:t>
      </w:r>
      <w:r>
        <w:rPr>
          <w:rFonts w:ascii="SimSun" w:eastAsia="SimSun" w:hAnsi="SimSun" w:cs="SimSun"/>
          <w:bdr w:val="nil"/>
          <w:lang w:val="zh-CN" w:eastAsia="zh-CN"/>
        </w:rPr>
        <w:t>陈述受理标准</w:t>
      </w:r>
    </w:p>
    <w:p w14:paraId="0B7C8375" w14:textId="77777777" w:rsidR="002E7CF0" w:rsidRPr="0066762C" w:rsidRDefault="005D74CC" w:rsidP="002E7CF0">
      <w:pPr>
        <w:numPr>
          <w:ilvl w:val="0"/>
          <w:numId w:val="10"/>
        </w:numPr>
        <w:spacing w:line="260" w:lineRule="exact"/>
        <w:ind w:right="22"/>
        <w:rPr>
          <w:rFonts w:ascii="Arial" w:hAnsi="Arial" w:cs="Arial"/>
          <w:lang w:val="en-GB"/>
        </w:rPr>
      </w:pPr>
      <w:r>
        <w:rPr>
          <w:rFonts w:ascii="SimSun" w:eastAsia="SimSun" w:hAnsi="SimSun" w:cs="SimSun"/>
          <w:bdr w:val="nil"/>
          <w:lang w:val="zh-CN" w:eastAsia="zh-CN"/>
        </w:rPr>
        <w:t>幻灯片</w:t>
      </w:r>
      <w:r>
        <w:rPr>
          <w:rFonts w:ascii="SimSun" w:eastAsia="SimSun" w:hAnsi="SimSun" w:cs="SimSun"/>
          <w:bdr w:val="nil"/>
          <w:lang w:val="zh-CN" w:eastAsia="zh-CN"/>
        </w:rPr>
        <w:t xml:space="preserve">7 - </w:t>
      </w:r>
      <w:r>
        <w:rPr>
          <w:rFonts w:ascii="SimSun" w:eastAsia="SimSun" w:hAnsi="SimSun" w:cs="SimSun"/>
          <w:bdr w:val="nil"/>
          <w:lang w:val="zh-CN" w:eastAsia="zh-CN"/>
        </w:rPr>
        <w:t>讨论可防止对受害者造成不可修复性伤害的暂行方法</w:t>
      </w:r>
    </w:p>
    <w:p w14:paraId="42CBCC89" w14:textId="77777777" w:rsidR="002E7CF0" w:rsidRPr="0066762C" w:rsidRDefault="005D74CC" w:rsidP="002E7CF0">
      <w:pPr>
        <w:numPr>
          <w:ilvl w:val="0"/>
          <w:numId w:val="10"/>
        </w:numPr>
        <w:spacing w:line="260" w:lineRule="exact"/>
        <w:ind w:right="22"/>
        <w:rPr>
          <w:rFonts w:ascii="Arial" w:hAnsi="Arial" w:cs="Arial"/>
          <w:lang w:val="en-GB"/>
        </w:rPr>
      </w:pPr>
      <w:r>
        <w:rPr>
          <w:rFonts w:ascii="SimSun" w:eastAsia="SimSun" w:hAnsi="SimSun" w:cs="SimSun"/>
          <w:bdr w:val="nil"/>
          <w:lang w:val="zh-CN" w:eastAsia="zh-CN"/>
        </w:rPr>
        <w:t>幻灯片</w:t>
      </w:r>
      <w:r>
        <w:rPr>
          <w:rFonts w:ascii="SimSun" w:eastAsia="SimSun" w:hAnsi="SimSun" w:cs="SimSun"/>
          <w:bdr w:val="nil"/>
          <w:lang w:val="zh-CN" w:eastAsia="zh-CN"/>
        </w:rPr>
        <w:t xml:space="preserve">8 - </w:t>
      </w:r>
      <w:r>
        <w:rPr>
          <w:rFonts w:ascii="SimSun" w:eastAsia="SimSun" w:hAnsi="SimSun" w:cs="SimSun"/>
          <w:bdr w:val="nil"/>
          <w:lang w:val="zh-CN" w:eastAsia="zh-CN"/>
        </w:rPr>
        <w:t>陈述决定法律理据、发布委员会观点和与缔约国一起跟进时的步骤</w:t>
      </w:r>
      <w:r>
        <w:rPr>
          <w:rFonts w:ascii="SimSun" w:eastAsia="SimSun" w:hAnsi="SimSun" w:cs="SimSun"/>
          <w:bdr w:val="nil"/>
          <w:lang w:val="zh-CN" w:eastAsia="zh-CN"/>
        </w:rPr>
        <w:t xml:space="preserve"> </w:t>
      </w:r>
    </w:p>
    <w:p w14:paraId="1F7283FB" w14:textId="77777777" w:rsidR="002E7CF0" w:rsidRPr="0066762C" w:rsidRDefault="005D74CC" w:rsidP="002E7CF0">
      <w:pPr>
        <w:numPr>
          <w:ilvl w:val="0"/>
          <w:numId w:val="10"/>
        </w:numPr>
        <w:spacing w:line="260" w:lineRule="exact"/>
        <w:ind w:right="22"/>
        <w:rPr>
          <w:rFonts w:ascii="Arial" w:hAnsi="Arial" w:cs="Arial"/>
          <w:lang w:val="en-GB"/>
        </w:rPr>
      </w:pPr>
      <w:r>
        <w:rPr>
          <w:rFonts w:ascii="SimSun" w:eastAsia="SimSun" w:hAnsi="SimSun" w:cs="SimSun"/>
          <w:bdr w:val="nil"/>
          <w:lang w:val="zh-CN" w:eastAsia="zh-CN"/>
        </w:rPr>
        <w:t>幻灯片</w:t>
      </w:r>
      <w:r>
        <w:rPr>
          <w:rFonts w:ascii="SimSun" w:eastAsia="SimSun" w:hAnsi="SimSun" w:cs="SimSun"/>
          <w:bdr w:val="nil"/>
          <w:lang w:val="zh-CN" w:eastAsia="zh-CN"/>
        </w:rPr>
        <w:t xml:space="preserve">9 - </w:t>
      </w:r>
      <w:r>
        <w:rPr>
          <w:rFonts w:ascii="SimSun" w:eastAsia="SimSun" w:hAnsi="SimSun" w:cs="SimSun"/>
          <w:bdr w:val="nil"/>
          <w:lang w:val="zh-CN" w:eastAsia="zh-CN"/>
        </w:rPr>
        <w:t>确定调查程序的步骤。培训师可能希望阅读消除对妇女歧视委员会进行的调查，备注中有此参考，为本幻灯片提供了坚实的例证，使其更加重要</w:t>
      </w:r>
    </w:p>
    <w:p w14:paraId="073DF05B" w14:textId="77777777" w:rsidR="002E7CF0" w:rsidRPr="0066762C" w:rsidRDefault="005D74CC" w:rsidP="002E7CF0">
      <w:pPr>
        <w:numPr>
          <w:ilvl w:val="0"/>
          <w:numId w:val="10"/>
        </w:numPr>
        <w:spacing w:line="260" w:lineRule="exact"/>
        <w:ind w:right="22"/>
        <w:rPr>
          <w:rFonts w:ascii="Arial" w:hAnsi="Arial" w:cs="Arial"/>
          <w:lang w:val="en-GB"/>
        </w:rPr>
      </w:pPr>
      <w:r>
        <w:rPr>
          <w:rFonts w:ascii="SimSun" w:eastAsia="SimSun" w:hAnsi="SimSun" w:cs="SimSun"/>
          <w:bdr w:val="nil"/>
          <w:lang w:val="zh-CN" w:eastAsia="zh-CN"/>
        </w:rPr>
        <w:t>幻灯片</w:t>
      </w:r>
      <w:r>
        <w:rPr>
          <w:rFonts w:ascii="SimSun" w:eastAsia="SimSun" w:hAnsi="SimSun" w:cs="SimSun"/>
          <w:bdr w:val="nil"/>
          <w:lang w:val="zh-CN" w:eastAsia="zh-CN"/>
        </w:rPr>
        <w:t xml:space="preserve">10 - </w:t>
      </w:r>
      <w:r>
        <w:rPr>
          <w:rFonts w:ascii="SimSun" w:eastAsia="SimSun" w:hAnsi="SimSun" w:cs="SimSun"/>
          <w:bdr w:val="nil"/>
          <w:lang w:val="zh-CN" w:eastAsia="zh-CN"/>
        </w:rPr>
        <w:t>明确《任择议定书》的益处。重要的是，要强调签署《任择</w:t>
      </w:r>
      <w:r>
        <w:rPr>
          <w:rFonts w:ascii="SimSun" w:eastAsia="SimSun" w:hAnsi="SimSun" w:cs="SimSun"/>
          <w:bdr w:val="nil"/>
          <w:lang w:val="zh-CN" w:eastAsia="zh-CN"/>
        </w:rPr>
        <w:t>议定书》对国家和指称受害人都有益处</w:t>
      </w:r>
    </w:p>
    <w:p w14:paraId="6E3A8110" w14:textId="77777777" w:rsidR="002D77BD" w:rsidRDefault="005D74CC" w:rsidP="002E7CF0">
      <w:pPr>
        <w:numPr>
          <w:ilvl w:val="0"/>
          <w:numId w:val="10"/>
        </w:numPr>
        <w:spacing w:line="260" w:lineRule="exact"/>
        <w:ind w:right="22"/>
        <w:rPr>
          <w:rFonts w:ascii="Arial" w:hAnsi="Arial" w:cs="Arial"/>
          <w:lang w:val="en-GB"/>
        </w:rPr>
      </w:pPr>
      <w:r>
        <w:rPr>
          <w:rFonts w:ascii="SimSun" w:eastAsia="SimSun" w:hAnsi="SimSun" w:cs="SimSun"/>
          <w:bdr w:val="nil"/>
          <w:lang w:val="zh-CN" w:eastAsia="zh-CN"/>
        </w:rPr>
        <w:t>幻灯片</w:t>
      </w:r>
      <w:r>
        <w:rPr>
          <w:rFonts w:ascii="SimSun" w:eastAsia="SimSun" w:hAnsi="SimSun" w:cs="SimSun"/>
          <w:bdr w:val="nil"/>
          <w:lang w:val="zh-CN" w:eastAsia="zh-CN"/>
        </w:rPr>
        <w:t xml:space="preserve">11 - </w:t>
      </w:r>
      <w:r>
        <w:rPr>
          <w:rFonts w:ascii="SimSun" w:eastAsia="SimSun" w:hAnsi="SimSun" w:cs="SimSun"/>
          <w:bdr w:val="nil"/>
          <w:lang w:val="zh-CN" w:eastAsia="zh-CN"/>
        </w:rPr>
        <w:t>确定国家、民间社会团体和联合国在支持《任择议定书》方面的潜在作用。幻灯片</w:t>
      </w:r>
      <w:r>
        <w:rPr>
          <w:rFonts w:ascii="SimSun" w:eastAsia="SimSun" w:hAnsi="SimSun" w:cs="SimSun"/>
          <w:bdr w:val="nil"/>
          <w:lang w:val="zh-CN" w:eastAsia="zh-CN"/>
        </w:rPr>
        <w:t>10</w:t>
      </w:r>
      <w:r>
        <w:rPr>
          <w:rFonts w:ascii="SimSun" w:eastAsia="SimSun" w:hAnsi="SimSun" w:cs="SimSun"/>
          <w:bdr w:val="nil"/>
          <w:lang w:val="zh-CN" w:eastAsia="zh-CN"/>
        </w:rPr>
        <w:t>和</w:t>
      </w:r>
      <w:r>
        <w:rPr>
          <w:rFonts w:ascii="SimSun" w:eastAsia="SimSun" w:hAnsi="SimSun" w:cs="SimSun"/>
          <w:bdr w:val="nil"/>
          <w:lang w:val="zh-CN" w:eastAsia="zh-CN"/>
        </w:rPr>
        <w:t>11</w:t>
      </w:r>
      <w:r>
        <w:rPr>
          <w:rFonts w:ascii="SimSun" w:eastAsia="SimSun" w:hAnsi="SimSun" w:cs="SimSun"/>
          <w:bdr w:val="nil"/>
          <w:lang w:val="zh-CN" w:eastAsia="zh-CN"/>
        </w:rPr>
        <w:t>应该用于鼓励讨论任择议定书的益处和推行任择议定书时各利益相关方的作用</w:t>
      </w:r>
    </w:p>
    <w:p w14:paraId="557630E2" w14:textId="77777777" w:rsidR="002E7CF0" w:rsidRPr="0066762C" w:rsidRDefault="005D74CC" w:rsidP="002E7CF0">
      <w:pPr>
        <w:numPr>
          <w:ilvl w:val="0"/>
          <w:numId w:val="10"/>
        </w:numPr>
        <w:spacing w:line="260" w:lineRule="exact"/>
        <w:ind w:right="22"/>
        <w:rPr>
          <w:rFonts w:ascii="Arial" w:hAnsi="Arial" w:cs="Arial"/>
          <w:lang w:val="en-GB"/>
        </w:rPr>
      </w:pPr>
      <w:r>
        <w:rPr>
          <w:rFonts w:ascii="SimSun" w:eastAsia="SimSun" w:hAnsi="SimSun" w:cs="SimSun"/>
          <w:bdr w:val="nil"/>
          <w:lang w:val="zh-CN" w:eastAsia="zh-CN"/>
        </w:rPr>
        <w:t>幻灯片</w:t>
      </w:r>
      <w:r>
        <w:rPr>
          <w:rFonts w:ascii="SimSun" w:eastAsia="SimSun" w:hAnsi="SimSun" w:cs="SimSun"/>
          <w:bdr w:val="nil"/>
          <w:lang w:val="zh-CN" w:eastAsia="zh-CN"/>
        </w:rPr>
        <w:t xml:space="preserve">12 - </w:t>
      </w:r>
      <w:r>
        <w:rPr>
          <w:rFonts w:ascii="SimSun" w:eastAsia="SimSun" w:hAnsi="SimSun" w:cs="SimSun"/>
          <w:bdr w:val="nil"/>
          <w:lang w:val="zh-CN" w:eastAsia="zh-CN"/>
        </w:rPr>
        <w:t>提供补充信息来源</w:t>
      </w:r>
    </w:p>
    <w:sectPr w:rsidR="002E7CF0" w:rsidRPr="0066762C" w:rsidSect="009816E4">
      <w:headerReference w:type="even" r:id="rId18"/>
      <w:headerReference w:type="default" r:id="rId19"/>
      <w:footerReference w:type="even" r:id="rId20"/>
      <w:footerReference w:type="default" r:id="rId21"/>
      <w:headerReference w:type="first" r:id="rId22"/>
      <w:footerReference w:type="first" r:id="rId2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7F3FD6F1" w14:textId="77777777" w:rsidR="00000000" w:rsidRDefault="005D74CC">
      <w:r>
        <w:separator/>
      </w:r>
    </w:p>
  </w:endnote>
  <w:endnote w:type="continuationSeparator" w:id="0">
    <w:p w14:paraId="7710D373" w14:textId="77777777" w:rsidR="00000000" w:rsidRDefault="005D7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宋体">
    <w:panose1 w:val="02010600030101010101"/>
    <w:charset w:val="50"/>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 w:name="SimSun">
    <w:altName w:val="宋体"/>
    <w:panose1 w:val="00000000000000000000"/>
    <w:charset w:val="00"/>
    <w:family w:val="roman"/>
    <w:notTrueType/>
    <w:pitch w:val="default"/>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E79F8" w14:textId="77777777" w:rsidR="000C097C" w:rsidRDefault="005D74CC" w:rsidP="00895B6A">
    <w:pPr>
      <w:pStyle w:val="a5"/>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07A9F112" w14:textId="77777777" w:rsidR="000C097C" w:rsidRDefault="005D74CC" w:rsidP="005526DF">
    <w:pPr>
      <w:pStyle w:val="a5"/>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810503" w14:textId="77777777" w:rsidR="000C097C" w:rsidRPr="005526DF" w:rsidRDefault="005D74CC" w:rsidP="00895B6A">
    <w:pPr>
      <w:pStyle w:val="a5"/>
      <w:framePr w:wrap="around" w:vAnchor="text" w:hAnchor="margin" w:xAlign="right" w:y="1"/>
      <w:rPr>
        <w:rStyle w:val="a8"/>
        <w:rFonts w:ascii="Arial" w:hAnsi="Arial" w:cs="Arial"/>
      </w:rPr>
    </w:pPr>
    <w:r w:rsidRPr="005526DF">
      <w:rPr>
        <w:rStyle w:val="a8"/>
        <w:rFonts w:ascii="Arial" w:hAnsi="Arial" w:cs="Arial"/>
      </w:rPr>
      <w:fldChar w:fldCharType="begin"/>
    </w:r>
    <w:r w:rsidRPr="005526DF">
      <w:rPr>
        <w:rStyle w:val="a8"/>
        <w:rFonts w:ascii="Arial" w:hAnsi="Arial" w:cs="Arial"/>
      </w:rPr>
      <w:instrText xml:space="preserve">PAGE  </w:instrText>
    </w:r>
    <w:r w:rsidRPr="005526DF">
      <w:rPr>
        <w:rStyle w:val="a8"/>
        <w:rFonts w:ascii="Arial" w:hAnsi="Arial" w:cs="Arial"/>
      </w:rPr>
      <w:fldChar w:fldCharType="separate"/>
    </w:r>
    <w:r>
      <w:rPr>
        <w:rStyle w:val="a8"/>
        <w:rFonts w:ascii="Arial" w:hAnsi="Arial" w:cs="Arial"/>
        <w:noProof/>
      </w:rPr>
      <w:t>2</w:t>
    </w:r>
    <w:r w:rsidRPr="005526DF">
      <w:rPr>
        <w:rStyle w:val="a8"/>
        <w:rFonts w:ascii="Arial" w:hAnsi="Arial" w:cs="Arial"/>
      </w:rPr>
      <w:fldChar w:fldCharType="end"/>
    </w:r>
  </w:p>
  <w:p w14:paraId="4DA9EAFA" w14:textId="77777777" w:rsidR="000C097C" w:rsidRPr="00F709A7" w:rsidRDefault="005D74CC" w:rsidP="0066762C">
    <w:pPr>
      <w:pStyle w:val="a5"/>
      <w:ind w:right="360"/>
      <w:rPr>
        <w:rFonts w:ascii="Arial" w:hAnsi="Arial" w:cs="Arial"/>
        <w:b/>
        <w:color w:val="4F81BD"/>
        <w:sz w:val="20"/>
        <w:szCs w:val="20"/>
        <w:lang w:val="en-GB"/>
      </w:rPr>
    </w:pPr>
    <w:r>
      <w:rPr>
        <w:rFonts w:ascii="SimSun" w:eastAsia="SimSun" w:hAnsi="SimSun" w:cs="SimSun"/>
        <w:b/>
        <w:bCs/>
        <w:color w:val="4F81BD"/>
        <w:sz w:val="20"/>
        <w:szCs w:val="20"/>
        <w:bdr w:val="nil"/>
        <w:lang w:val="zh-CN" w:eastAsia="zh-CN"/>
      </w:rPr>
      <w:t xml:space="preserve">© </w:t>
    </w:r>
    <w:r>
      <w:rPr>
        <w:rFonts w:ascii="SimSun" w:eastAsia="SimSun" w:hAnsi="SimSun" w:cs="SimSun"/>
        <w:b/>
        <w:bCs/>
        <w:color w:val="4F81BD"/>
        <w:sz w:val="20"/>
        <w:szCs w:val="20"/>
        <w:bdr w:val="nil"/>
        <w:lang w:val="zh-CN" w:eastAsia="zh-CN"/>
      </w:rPr>
      <w:t xml:space="preserve">2012 </w:t>
    </w:r>
    <w:r>
      <w:rPr>
        <w:rFonts w:ascii="SimSun" w:eastAsia="SimSun" w:hAnsi="SimSun" w:cs="SimSun"/>
        <w:b/>
        <w:bCs/>
        <w:color w:val="4F81BD"/>
        <w:sz w:val="20"/>
        <w:szCs w:val="20"/>
        <w:bdr w:val="nil"/>
        <w:lang w:val="zh-CN" w:eastAsia="zh-CN"/>
      </w:rPr>
      <w:t>联合国版权所有</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DAB66E" w14:textId="77777777" w:rsidR="00DE4FA7" w:rsidRDefault="005D74CC">
    <w:pPr>
      <w:pStyle w:val="a5"/>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7160641C" w14:textId="77777777" w:rsidR="00000000" w:rsidRDefault="005D74CC">
      <w:r>
        <w:separator/>
      </w:r>
    </w:p>
  </w:footnote>
  <w:footnote w:type="continuationSeparator" w:id="0">
    <w:p w14:paraId="47D30800" w14:textId="77777777" w:rsidR="00000000" w:rsidRDefault="005D74C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8AA1E4" w14:textId="77777777" w:rsidR="00DE4FA7" w:rsidRDefault="005D74CC">
    <w:pPr>
      <w:pStyle w:val="a3"/>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14D170" w14:textId="77777777" w:rsidR="000C097C" w:rsidRPr="00E0544F" w:rsidRDefault="005D74CC" w:rsidP="00DF6D35">
    <w:pPr>
      <w:pStyle w:val="a3"/>
      <w:tabs>
        <w:tab w:val="clear" w:pos="4320"/>
        <w:tab w:val="clear" w:pos="8640"/>
        <w:tab w:val="right" w:pos="10800"/>
      </w:tabs>
      <w:rPr>
        <w:rFonts w:ascii="Calibri" w:hAnsi="Calibri"/>
        <w:i/>
        <w:iCs/>
        <w:sz w:val="20"/>
        <w:szCs w:val="20"/>
      </w:rPr>
    </w:pPr>
    <w:r>
      <w:rPr>
        <w:rFonts w:ascii="SimSun" w:eastAsia="SimSun" w:hAnsi="SimSun" w:cs="SimSun"/>
        <w:iCs/>
        <w:sz w:val="20"/>
        <w:szCs w:val="20"/>
        <w:bdr w:val="nil"/>
        <w:lang w:val="zh-CN" w:eastAsia="zh-CN"/>
      </w:rPr>
      <w:t>模块</w:t>
    </w:r>
    <w:r>
      <w:rPr>
        <w:rFonts w:ascii="SimSun" w:eastAsia="SimSun" w:hAnsi="SimSun" w:cs="SimSun"/>
        <w:iCs/>
        <w:sz w:val="20"/>
        <w:szCs w:val="20"/>
        <w:bdr w:val="nil"/>
        <w:lang w:val="zh-CN" w:eastAsia="zh-CN"/>
      </w:rPr>
      <w:t xml:space="preserve">8 </w:t>
    </w:r>
    <w:r>
      <w:rPr>
        <w:rFonts w:ascii="SimSun" w:eastAsia="SimSun" w:hAnsi="SimSun" w:cs="SimSun"/>
        <w:iCs/>
        <w:sz w:val="20"/>
        <w:szCs w:val="20"/>
        <w:bdr w:val="nil"/>
        <w:lang w:val="zh-CN" w:eastAsia="zh-CN"/>
      </w:rPr>
      <w:tab/>
    </w:r>
    <w:r>
      <w:rPr>
        <w:rFonts w:ascii="SimSun" w:eastAsia="SimSun" w:hAnsi="SimSun" w:cs="SimSun"/>
        <w:iCs/>
        <w:sz w:val="20"/>
        <w:szCs w:val="20"/>
        <w:bdr w:val="nil"/>
        <w:lang w:val="zh-CN" w:eastAsia="zh-CN"/>
      </w:rPr>
      <w:t>《残疾人权利公约》：培训材料包</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07888D" w14:textId="77777777" w:rsidR="00DE4FA7" w:rsidRDefault="005D74CC">
    <w:pPr>
      <w:pStyle w:val="a3"/>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841479E"/>
    <w:multiLevelType w:val="hybridMultilevel"/>
    <w:tmpl w:val="8B34EFF8"/>
    <w:lvl w:ilvl="0" w:tplc="CA5239AA">
      <w:start w:val="1"/>
      <w:numFmt w:val="bullet"/>
      <w:lvlText w:val="•"/>
      <w:lvlJc w:val="left"/>
      <w:pPr>
        <w:tabs>
          <w:tab w:val="num" w:pos="360"/>
        </w:tabs>
        <w:ind w:left="360" w:hanging="360"/>
      </w:pPr>
      <w:rPr>
        <w:rFonts w:ascii="Arial" w:hAnsi="Arial" w:hint="default"/>
      </w:rPr>
    </w:lvl>
    <w:lvl w:ilvl="1" w:tplc="A18CFFAC" w:tentative="1">
      <w:start w:val="1"/>
      <w:numFmt w:val="bullet"/>
      <w:lvlText w:val="•"/>
      <w:lvlJc w:val="left"/>
      <w:pPr>
        <w:tabs>
          <w:tab w:val="num" w:pos="1080"/>
        </w:tabs>
        <w:ind w:left="1080" w:hanging="360"/>
      </w:pPr>
      <w:rPr>
        <w:rFonts w:ascii="Arial" w:hAnsi="Arial" w:hint="default"/>
      </w:rPr>
    </w:lvl>
    <w:lvl w:ilvl="2" w:tplc="254E813A" w:tentative="1">
      <w:start w:val="1"/>
      <w:numFmt w:val="bullet"/>
      <w:lvlText w:val="•"/>
      <w:lvlJc w:val="left"/>
      <w:pPr>
        <w:tabs>
          <w:tab w:val="num" w:pos="1800"/>
        </w:tabs>
        <w:ind w:left="1800" w:hanging="360"/>
      </w:pPr>
      <w:rPr>
        <w:rFonts w:ascii="Arial" w:hAnsi="Arial" w:hint="default"/>
      </w:rPr>
    </w:lvl>
    <w:lvl w:ilvl="3" w:tplc="0090FCAE" w:tentative="1">
      <w:start w:val="1"/>
      <w:numFmt w:val="bullet"/>
      <w:lvlText w:val="•"/>
      <w:lvlJc w:val="left"/>
      <w:pPr>
        <w:tabs>
          <w:tab w:val="num" w:pos="2520"/>
        </w:tabs>
        <w:ind w:left="2520" w:hanging="360"/>
      </w:pPr>
      <w:rPr>
        <w:rFonts w:ascii="Arial" w:hAnsi="Arial" w:hint="default"/>
      </w:rPr>
    </w:lvl>
    <w:lvl w:ilvl="4" w:tplc="6816842E" w:tentative="1">
      <w:start w:val="1"/>
      <w:numFmt w:val="bullet"/>
      <w:lvlText w:val="•"/>
      <w:lvlJc w:val="left"/>
      <w:pPr>
        <w:tabs>
          <w:tab w:val="num" w:pos="3240"/>
        </w:tabs>
        <w:ind w:left="3240" w:hanging="360"/>
      </w:pPr>
      <w:rPr>
        <w:rFonts w:ascii="Arial" w:hAnsi="Arial" w:hint="default"/>
      </w:rPr>
    </w:lvl>
    <w:lvl w:ilvl="5" w:tplc="6BE48C2A" w:tentative="1">
      <w:start w:val="1"/>
      <w:numFmt w:val="bullet"/>
      <w:lvlText w:val="•"/>
      <w:lvlJc w:val="left"/>
      <w:pPr>
        <w:tabs>
          <w:tab w:val="num" w:pos="3960"/>
        </w:tabs>
        <w:ind w:left="3960" w:hanging="360"/>
      </w:pPr>
      <w:rPr>
        <w:rFonts w:ascii="Arial" w:hAnsi="Arial" w:hint="default"/>
      </w:rPr>
    </w:lvl>
    <w:lvl w:ilvl="6" w:tplc="BE60F894" w:tentative="1">
      <w:start w:val="1"/>
      <w:numFmt w:val="bullet"/>
      <w:lvlText w:val="•"/>
      <w:lvlJc w:val="left"/>
      <w:pPr>
        <w:tabs>
          <w:tab w:val="num" w:pos="4680"/>
        </w:tabs>
        <w:ind w:left="4680" w:hanging="360"/>
      </w:pPr>
      <w:rPr>
        <w:rFonts w:ascii="Arial" w:hAnsi="Arial" w:hint="default"/>
      </w:rPr>
    </w:lvl>
    <w:lvl w:ilvl="7" w:tplc="06E618A4" w:tentative="1">
      <w:start w:val="1"/>
      <w:numFmt w:val="bullet"/>
      <w:lvlText w:val="•"/>
      <w:lvlJc w:val="left"/>
      <w:pPr>
        <w:tabs>
          <w:tab w:val="num" w:pos="5400"/>
        </w:tabs>
        <w:ind w:left="5400" w:hanging="360"/>
      </w:pPr>
      <w:rPr>
        <w:rFonts w:ascii="Arial" w:hAnsi="Arial" w:hint="default"/>
      </w:rPr>
    </w:lvl>
    <w:lvl w:ilvl="8" w:tplc="BF4C7802" w:tentative="1">
      <w:start w:val="1"/>
      <w:numFmt w:val="bullet"/>
      <w:lvlText w:val="•"/>
      <w:lvlJc w:val="left"/>
      <w:pPr>
        <w:tabs>
          <w:tab w:val="num" w:pos="6120"/>
        </w:tabs>
        <w:ind w:left="6120" w:hanging="360"/>
      </w:pPr>
      <w:rPr>
        <w:rFonts w:ascii="Arial" w:hAnsi="Arial" w:hint="default"/>
      </w:rPr>
    </w:lvl>
  </w:abstractNum>
  <w:abstractNum w:abstractNumId="1">
    <w:nsid w:val="1841182D"/>
    <w:multiLevelType w:val="hybridMultilevel"/>
    <w:tmpl w:val="6E4002C2"/>
    <w:lvl w:ilvl="0" w:tplc="CC22D1C0">
      <w:start w:val="1"/>
      <w:numFmt w:val="bullet"/>
      <w:lvlText w:val=""/>
      <w:lvlJc w:val="left"/>
      <w:pPr>
        <w:ind w:left="720" w:hanging="360"/>
      </w:pPr>
      <w:rPr>
        <w:rFonts w:ascii="Wingdings" w:hAnsi="Wingdings" w:hint="default"/>
      </w:rPr>
    </w:lvl>
    <w:lvl w:ilvl="1" w:tplc="47C4B60A" w:tentative="1">
      <w:start w:val="1"/>
      <w:numFmt w:val="bullet"/>
      <w:lvlText w:val="o"/>
      <w:lvlJc w:val="left"/>
      <w:pPr>
        <w:ind w:left="1440" w:hanging="360"/>
      </w:pPr>
      <w:rPr>
        <w:rFonts w:ascii="Courier New" w:hAnsi="Courier New" w:hint="default"/>
      </w:rPr>
    </w:lvl>
    <w:lvl w:ilvl="2" w:tplc="1C02CE9E" w:tentative="1">
      <w:start w:val="1"/>
      <w:numFmt w:val="bullet"/>
      <w:lvlText w:val=""/>
      <w:lvlJc w:val="left"/>
      <w:pPr>
        <w:ind w:left="2160" w:hanging="360"/>
      </w:pPr>
      <w:rPr>
        <w:rFonts w:ascii="Wingdings" w:hAnsi="Wingdings" w:hint="default"/>
      </w:rPr>
    </w:lvl>
    <w:lvl w:ilvl="3" w:tplc="F9F008F6" w:tentative="1">
      <w:start w:val="1"/>
      <w:numFmt w:val="bullet"/>
      <w:lvlText w:val=""/>
      <w:lvlJc w:val="left"/>
      <w:pPr>
        <w:ind w:left="2880" w:hanging="360"/>
      </w:pPr>
      <w:rPr>
        <w:rFonts w:ascii="Symbol" w:hAnsi="Symbol" w:hint="default"/>
      </w:rPr>
    </w:lvl>
    <w:lvl w:ilvl="4" w:tplc="086C63AE" w:tentative="1">
      <w:start w:val="1"/>
      <w:numFmt w:val="bullet"/>
      <w:lvlText w:val="o"/>
      <w:lvlJc w:val="left"/>
      <w:pPr>
        <w:ind w:left="3600" w:hanging="360"/>
      </w:pPr>
      <w:rPr>
        <w:rFonts w:ascii="Courier New" w:hAnsi="Courier New" w:hint="default"/>
      </w:rPr>
    </w:lvl>
    <w:lvl w:ilvl="5" w:tplc="861EA1FA" w:tentative="1">
      <w:start w:val="1"/>
      <w:numFmt w:val="bullet"/>
      <w:lvlText w:val=""/>
      <w:lvlJc w:val="left"/>
      <w:pPr>
        <w:ind w:left="4320" w:hanging="360"/>
      </w:pPr>
      <w:rPr>
        <w:rFonts w:ascii="Wingdings" w:hAnsi="Wingdings" w:hint="default"/>
      </w:rPr>
    </w:lvl>
    <w:lvl w:ilvl="6" w:tplc="5DEEFB9C" w:tentative="1">
      <w:start w:val="1"/>
      <w:numFmt w:val="bullet"/>
      <w:lvlText w:val=""/>
      <w:lvlJc w:val="left"/>
      <w:pPr>
        <w:ind w:left="5040" w:hanging="360"/>
      </w:pPr>
      <w:rPr>
        <w:rFonts w:ascii="Symbol" w:hAnsi="Symbol" w:hint="default"/>
      </w:rPr>
    </w:lvl>
    <w:lvl w:ilvl="7" w:tplc="511C0B04" w:tentative="1">
      <w:start w:val="1"/>
      <w:numFmt w:val="bullet"/>
      <w:lvlText w:val="o"/>
      <w:lvlJc w:val="left"/>
      <w:pPr>
        <w:ind w:left="5760" w:hanging="360"/>
      </w:pPr>
      <w:rPr>
        <w:rFonts w:ascii="Courier New" w:hAnsi="Courier New" w:hint="default"/>
      </w:rPr>
    </w:lvl>
    <w:lvl w:ilvl="8" w:tplc="1D6405A8" w:tentative="1">
      <w:start w:val="1"/>
      <w:numFmt w:val="bullet"/>
      <w:lvlText w:val=""/>
      <w:lvlJc w:val="left"/>
      <w:pPr>
        <w:ind w:left="6480" w:hanging="360"/>
      </w:pPr>
      <w:rPr>
        <w:rFonts w:ascii="Wingdings" w:hAnsi="Wingdings" w:hint="default"/>
      </w:rPr>
    </w:lvl>
  </w:abstractNum>
  <w:abstractNum w:abstractNumId="2">
    <w:nsid w:val="26B11204"/>
    <w:multiLevelType w:val="hybridMultilevel"/>
    <w:tmpl w:val="B6044078"/>
    <w:lvl w:ilvl="0" w:tplc="DF9ACB74">
      <w:start w:val="1"/>
      <w:numFmt w:val="bullet"/>
      <w:lvlText w:val=""/>
      <w:lvlJc w:val="left"/>
      <w:pPr>
        <w:tabs>
          <w:tab w:val="num" w:pos="720"/>
        </w:tabs>
        <w:ind w:left="720" w:hanging="360"/>
      </w:pPr>
      <w:rPr>
        <w:rFonts w:ascii="Wingdings" w:hAnsi="Wingdings" w:hint="default"/>
      </w:rPr>
    </w:lvl>
    <w:lvl w:ilvl="1" w:tplc="DDB4F3F4" w:tentative="1">
      <w:start w:val="1"/>
      <w:numFmt w:val="bullet"/>
      <w:lvlText w:val="o"/>
      <w:lvlJc w:val="left"/>
      <w:pPr>
        <w:tabs>
          <w:tab w:val="num" w:pos="1440"/>
        </w:tabs>
        <w:ind w:left="1440" w:hanging="360"/>
      </w:pPr>
      <w:rPr>
        <w:rFonts w:ascii="Courier New" w:hAnsi="Courier New" w:hint="default"/>
      </w:rPr>
    </w:lvl>
    <w:lvl w:ilvl="2" w:tplc="6C1CDADC" w:tentative="1">
      <w:start w:val="1"/>
      <w:numFmt w:val="bullet"/>
      <w:lvlText w:val=""/>
      <w:lvlJc w:val="left"/>
      <w:pPr>
        <w:tabs>
          <w:tab w:val="num" w:pos="2160"/>
        </w:tabs>
        <w:ind w:left="2160" w:hanging="360"/>
      </w:pPr>
      <w:rPr>
        <w:rFonts w:ascii="Wingdings" w:hAnsi="Wingdings" w:hint="default"/>
      </w:rPr>
    </w:lvl>
    <w:lvl w:ilvl="3" w:tplc="B3786EE2" w:tentative="1">
      <w:start w:val="1"/>
      <w:numFmt w:val="bullet"/>
      <w:lvlText w:val=""/>
      <w:lvlJc w:val="left"/>
      <w:pPr>
        <w:tabs>
          <w:tab w:val="num" w:pos="2880"/>
        </w:tabs>
        <w:ind w:left="2880" w:hanging="360"/>
      </w:pPr>
      <w:rPr>
        <w:rFonts w:ascii="Symbol" w:hAnsi="Symbol" w:hint="default"/>
      </w:rPr>
    </w:lvl>
    <w:lvl w:ilvl="4" w:tplc="6374E3BE" w:tentative="1">
      <w:start w:val="1"/>
      <w:numFmt w:val="bullet"/>
      <w:lvlText w:val="o"/>
      <w:lvlJc w:val="left"/>
      <w:pPr>
        <w:tabs>
          <w:tab w:val="num" w:pos="3600"/>
        </w:tabs>
        <w:ind w:left="3600" w:hanging="360"/>
      </w:pPr>
      <w:rPr>
        <w:rFonts w:ascii="Courier New" w:hAnsi="Courier New" w:hint="default"/>
      </w:rPr>
    </w:lvl>
    <w:lvl w:ilvl="5" w:tplc="9E4A1648" w:tentative="1">
      <w:start w:val="1"/>
      <w:numFmt w:val="bullet"/>
      <w:lvlText w:val=""/>
      <w:lvlJc w:val="left"/>
      <w:pPr>
        <w:tabs>
          <w:tab w:val="num" w:pos="4320"/>
        </w:tabs>
        <w:ind w:left="4320" w:hanging="360"/>
      </w:pPr>
      <w:rPr>
        <w:rFonts w:ascii="Wingdings" w:hAnsi="Wingdings" w:hint="default"/>
      </w:rPr>
    </w:lvl>
    <w:lvl w:ilvl="6" w:tplc="0F267468" w:tentative="1">
      <w:start w:val="1"/>
      <w:numFmt w:val="bullet"/>
      <w:lvlText w:val=""/>
      <w:lvlJc w:val="left"/>
      <w:pPr>
        <w:tabs>
          <w:tab w:val="num" w:pos="5040"/>
        </w:tabs>
        <w:ind w:left="5040" w:hanging="360"/>
      </w:pPr>
      <w:rPr>
        <w:rFonts w:ascii="Symbol" w:hAnsi="Symbol" w:hint="default"/>
      </w:rPr>
    </w:lvl>
    <w:lvl w:ilvl="7" w:tplc="1B06FDF8" w:tentative="1">
      <w:start w:val="1"/>
      <w:numFmt w:val="bullet"/>
      <w:lvlText w:val="o"/>
      <w:lvlJc w:val="left"/>
      <w:pPr>
        <w:tabs>
          <w:tab w:val="num" w:pos="5760"/>
        </w:tabs>
        <w:ind w:left="5760" w:hanging="360"/>
      </w:pPr>
      <w:rPr>
        <w:rFonts w:ascii="Courier New" w:hAnsi="Courier New" w:hint="default"/>
      </w:rPr>
    </w:lvl>
    <w:lvl w:ilvl="8" w:tplc="9F3664E0" w:tentative="1">
      <w:start w:val="1"/>
      <w:numFmt w:val="bullet"/>
      <w:lvlText w:val=""/>
      <w:lvlJc w:val="left"/>
      <w:pPr>
        <w:tabs>
          <w:tab w:val="num" w:pos="6480"/>
        </w:tabs>
        <w:ind w:left="6480" w:hanging="360"/>
      </w:pPr>
      <w:rPr>
        <w:rFonts w:ascii="Wingdings" w:hAnsi="Wingdings" w:hint="default"/>
      </w:rPr>
    </w:lvl>
  </w:abstractNum>
  <w:abstractNum w:abstractNumId="3">
    <w:nsid w:val="2D6669DD"/>
    <w:multiLevelType w:val="hybridMultilevel"/>
    <w:tmpl w:val="30DE1FC0"/>
    <w:lvl w:ilvl="0" w:tplc="9CEC9DCE">
      <w:start w:val="1"/>
      <w:numFmt w:val="bullet"/>
      <w:lvlText w:val=""/>
      <w:lvlJc w:val="left"/>
      <w:pPr>
        <w:ind w:left="360" w:hanging="360"/>
      </w:pPr>
      <w:rPr>
        <w:rFonts w:ascii="Wingdings" w:hAnsi="Wingdings" w:hint="default"/>
        <w:color w:val="auto"/>
      </w:rPr>
    </w:lvl>
    <w:lvl w:ilvl="1" w:tplc="76FC3E4A" w:tentative="1">
      <w:start w:val="1"/>
      <w:numFmt w:val="bullet"/>
      <w:lvlText w:val="o"/>
      <w:lvlJc w:val="left"/>
      <w:pPr>
        <w:ind w:left="1080" w:hanging="360"/>
      </w:pPr>
      <w:rPr>
        <w:rFonts w:ascii="Courier New" w:hAnsi="Courier New" w:hint="default"/>
      </w:rPr>
    </w:lvl>
    <w:lvl w:ilvl="2" w:tplc="22544940" w:tentative="1">
      <w:start w:val="1"/>
      <w:numFmt w:val="bullet"/>
      <w:lvlText w:val=""/>
      <w:lvlJc w:val="left"/>
      <w:pPr>
        <w:ind w:left="1800" w:hanging="360"/>
      </w:pPr>
      <w:rPr>
        <w:rFonts w:ascii="Wingdings" w:hAnsi="Wingdings" w:hint="default"/>
      </w:rPr>
    </w:lvl>
    <w:lvl w:ilvl="3" w:tplc="9F169598" w:tentative="1">
      <w:start w:val="1"/>
      <w:numFmt w:val="bullet"/>
      <w:lvlText w:val=""/>
      <w:lvlJc w:val="left"/>
      <w:pPr>
        <w:ind w:left="2520" w:hanging="360"/>
      </w:pPr>
      <w:rPr>
        <w:rFonts w:ascii="Symbol" w:hAnsi="Symbol" w:hint="default"/>
      </w:rPr>
    </w:lvl>
    <w:lvl w:ilvl="4" w:tplc="7A72F48E" w:tentative="1">
      <w:start w:val="1"/>
      <w:numFmt w:val="bullet"/>
      <w:lvlText w:val="o"/>
      <w:lvlJc w:val="left"/>
      <w:pPr>
        <w:ind w:left="3240" w:hanging="360"/>
      </w:pPr>
      <w:rPr>
        <w:rFonts w:ascii="Courier New" w:hAnsi="Courier New" w:hint="default"/>
      </w:rPr>
    </w:lvl>
    <w:lvl w:ilvl="5" w:tplc="9BE426D6" w:tentative="1">
      <w:start w:val="1"/>
      <w:numFmt w:val="bullet"/>
      <w:lvlText w:val=""/>
      <w:lvlJc w:val="left"/>
      <w:pPr>
        <w:ind w:left="3960" w:hanging="360"/>
      </w:pPr>
      <w:rPr>
        <w:rFonts w:ascii="Wingdings" w:hAnsi="Wingdings" w:hint="default"/>
      </w:rPr>
    </w:lvl>
    <w:lvl w:ilvl="6" w:tplc="3FA4D4DC" w:tentative="1">
      <w:start w:val="1"/>
      <w:numFmt w:val="bullet"/>
      <w:lvlText w:val=""/>
      <w:lvlJc w:val="left"/>
      <w:pPr>
        <w:ind w:left="4680" w:hanging="360"/>
      </w:pPr>
      <w:rPr>
        <w:rFonts w:ascii="Symbol" w:hAnsi="Symbol" w:hint="default"/>
      </w:rPr>
    </w:lvl>
    <w:lvl w:ilvl="7" w:tplc="B8F63AC0" w:tentative="1">
      <w:start w:val="1"/>
      <w:numFmt w:val="bullet"/>
      <w:lvlText w:val="o"/>
      <w:lvlJc w:val="left"/>
      <w:pPr>
        <w:ind w:left="5400" w:hanging="360"/>
      </w:pPr>
      <w:rPr>
        <w:rFonts w:ascii="Courier New" w:hAnsi="Courier New" w:hint="default"/>
      </w:rPr>
    </w:lvl>
    <w:lvl w:ilvl="8" w:tplc="25E2B8BC" w:tentative="1">
      <w:start w:val="1"/>
      <w:numFmt w:val="bullet"/>
      <w:lvlText w:val=""/>
      <w:lvlJc w:val="left"/>
      <w:pPr>
        <w:ind w:left="6120" w:hanging="360"/>
      </w:pPr>
      <w:rPr>
        <w:rFonts w:ascii="Wingdings" w:hAnsi="Wingdings" w:hint="default"/>
      </w:rPr>
    </w:lvl>
  </w:abstractNum>
  <w:abstractNum w:abstractNumId="4">
    <w:nsid w:val="4AB82BDF"/>
    <w:multiLevelType w:val="hybridMultilevel"/>
    <w:tmpl w:val="9A042A0E"/>
    <w:lvl w:ilvl="0" w:tplc="997A466C">
      <w:start w:val="1"/>
      <w:numFmt w:val="bullet"/>
      <w:lvlText w:val=""/>
      <w:lvlJc w:val="left"/>
      <w:pPr>
        <w:tabs>
          <w:tab w:val="num" w:pos="720"/>
        </w:tabs>
        <w:ind w:left="720" w:hanging="360"/>
      </w:pPr>
      <w:rPr>
        <w:rFonts w:ascii="Wingdings" w:hAnsi="Wingdings" w:hint="default"/>
      </w:rPr>
    </w:lvl>
    <w:lvl w:ilvl="1" w:tplc="21E001BE" w:tentative="1">
      <w:start w:val="1"/>
      <w:numFmt w:val="bullet"/>
      <w:lvlText w:val=""/>
      <w:lvlJc w:val="left"/>
      <w:pPr>
        <w:tabs>
          <w:tab w:val="num" w:pos="1440"/>
        </w:tabs>
        <w:ind w:left="1440" w:hanging="360"/>
      </w:pPr>
      <w:rPr>
        <w:rFonts w:ascii="Wingdings" w:hAnsi="Wingdings" w:hint="default"/>
      </w:rPr>
    </w:lvl>
    <w:lvl w:ilvl="2" w:tplc="4030028E" w:tentative="1">
      <w:start w:val="1"/>
      <w:numFmt w:val="bullet"/>
      <w:lvlText w:val=""/>
      <w:lvlJc w:val="left"/>
      <w:pPr>
        <w:tabs>
          <w:tab w:val="num" w:pos="2160"/>
        </w:tabs>
        <w:ind w:left="2160" w:hanging="360"/>
      </w:pPr>
      <w:rPr>
        <w:rFonts w:ascii="Wingdings" w:hAnsi="Wingdings" w:hint="default"/>
      </w:rPr>
    </w:lvl>
    <w:lvl w:ilvl="3" w:tplc="43C89C06" w:tentative="1">
      <w:start w:val="1"/>
      <w:numFmt w:val="bullet"/>
      <w:lvlText w:val=""/>
      <w:lvlJc w:val="left"/>
      <w:pPr>
        <w:tabs>
          <w:tab w:val="num" w:pos="2880"/>
        </w:tabs>
        <w:ind w:left="2880" w:hanging="360"/>
      </w:pPr>
      <w:rPr>
        <w:rFonts w:ascii="Wingdings" w:hAnsi="Wingdings" w:hint="default"/>
      </w:rPr>
    </w:lvl>
    <w:lvl w:ilvl="4" w:tplc="11D44CE0" w:tentative="1">
      <w:start w:val="1"/>
      <w:numFmt w:val="bullet"/>
      <w:lvlText w:val=""/>
      <w:lvlJc w:val="left"/>
      <w:pPr>
        <w:tabs>
          <w:tab w:val="num" w:pos="3600"/>
        </w:tabs>
        <w:ind w:left="3600" w:hanging="360"/>
      </w:pPr>
      <w:rPr>
        <w:rFonts w:ascii="Wingdings" w:hAnsi="Wingdings" w:hint="default"/>
      </w:rPr>
    </w:lvl>
    <w:lvl w:ilvl="5" w:tplc="8B105778" w:tentative="1">
      <w:start w:val="1"/>
      <w:numFmt w:val="bullet"/>
      <w:lvlText w:val=""/>
      <w:lvlJc w:val="left"/>
      <w:pPr>
        <w:tabs>
          <w:tab w:val="num" w:pos="4320"/>
        </w:tabs>
        <w:ind w:left="4320" w:hanging="360"/>
      </w:pPr>
      <w:rPr>
        <w:rFonts w:ascii="Wingdings" w:hAnsi="Wingdings" w:hint="default"/>
      </w:rPr>
    </w:lvl>
    <w:lvl w:ilvl="6" w:tplc="FD323366" w:tentative="1">
      <w:start w:val="1"/>
      <w:numFmt w:val="bullet"/>
      <w:lvlText w:val=""/>
      <w:lvlJc w:val="left"/>
      <w:pPr>
        <w:tabs>
          <w:tab w:val="num" w:pos="5040"/>
        </w:tabs>
        <w:ind w:left="5040" w:hanging="360"/>
      </w:pPr>
      <w:rPr>
        <w:rFonts w:ascii="Wingdings" w:hAnsi="Wingdings" w:hint="default"/>
      </w:rPr>
    </w:lvl>
    <w:lvl w:ilvl="7" w:tplc="5360FD40" w:tentative="1">
      <w:start w:val="1"/>
      <w:numFmt w:val="bullet"/>
      <w:lvlText w:val=""/>
      <w:lvlJc w:val="left"/>
      <w:pPr>
        <w:tabs>
          <w:tab w:val="num" w:pos="5760"/>
        </w:tabs>
        <w:ind w:left="5760" w:hanging="360"/>
      </w:pPr>
      <w:rPr>
        <w:rFonts w:ascii="Wingdings" w:hAnsi="Wingdings" w:hint="default"/>
      </w:rPr>
    </w:lvl>
    <w:lvl w:ilvl="8" w:tplc="02D26B2E" w:tentative="1">
      <w:start w:val="1"/>
      <w:numFmt w:val="bullet"/>
      <w:lvlText w:val=""/>
      <w:lvlJc w:val="left"/>
      <w:pPr>
        <w:tabs>
          <w:tab w:val="num" w:pos="6480"/>
        </w:tabs>
        <w:ind w:left="6480" w:hanging="360"/>
      </w:pPr>
      <w:rPr>
        <w:rFonts w:ascii="Wingdings" w:hAnsi="Wingdings" w:hint="default"/>
      </w:rPr>
    </w:lvl>
  </w:abstractNum>
  <w:abstractNum w:abstractNumId="5">
    <w:nsid w:val="4B4A24D8"/>
    <w:multiLevelType w:val="hybridMultilevel"/>
    <w:tmpl w:val="02667F60"/>
    <w:lvl w:ilvl="0" w:tplc="B07035D6">
      <w:start w:val="1"/>
      <w:numFmt w:val="bullet"/>
      <w:lvlText w:val=""/>
      <w:lvlJc w:val="left"/>
      <w:pPr>
        <w:ind w:left="394" w:hanging="360"/>
      </w:pPr>
      <w:rPr>
        <w:rFonts w:ascii="Wingdings" w:hAnsi="Wingdings" w:hint="default"/>
      </w:rPr>
    </w:lvl>
    <w:lvl w:ilvl="1" w:tplc="9EB63258" w:tentative="1">
      <w:start w:val="1"/>
      <w:numFmt w:val="bullet"/>
      <w:lvlText w:val="o"/>
      <w:lvlJc w:val="left"/>
      <w:pPr>
        <w:ind w:left="1114" w:hanging="360"/>
      </w:pPr>
      <w:rPr>
        <w:rFonts w:ascii="Courier New" w:hAnsi="Courier New" w:hint="default"/>
      </w:rPr>
    </w:lvl>
    <w:lvl w:ilvl="2" w:tplc="DCBEE464" w:tentative="1">
      <w:start w:val="1"/>
      <w:numFmt w:val="bullet"/>
      <w:lvlText w:val=""/>
      <w:lvlJc w:val="left"/>
      <w:pPr>
        <w:ind w:left="1834" w:hanging="360"/>
      </w:pPr>
      <w:rPr>
        <w:rFonts w:ascii="Wingdings" w:hAnsi="Wingdings" w:hint="default"/>
      </w:rPr>
    </w:lvl>
    <w:lvl w:ilvl="3" w:tplc="56B8575A" w:tentative="1">
      <w:start w:val="1"/>
      <w:numFmt w:val="bullet"/>
      <w:lvlText w:val=""/>
      <w:lvlJc w:val="left"/>
      <w:pPr>
        <w:ind w:left="2554" w:hanging="360"/>
      </w:pPr>
      <w:rPr>
        <w:rFonts w:ascii="Symbol" w:hAnsi="Symbol" w:hint="default"/>
      </w:rPr>
    </w:lvl>
    <w:lvl w:ilvl="4" w:tplc="ADB815E0" w:tentative="1">
      <w:start w:val="1"/>
      <w:numFmt w:val="bullet"/>
      <w:lvlText w:val="o"/>
      <w:lvlJc w:val="left"/>
      <w:pPr>
        <w:ind w:left="3274" w:hanging="360"/>
      </w:pPr>
      <w:rPr>
        <w:rFonts w:ascii="Courier New" w:hAnsi="Courier New" w:hint="default"/>
      </w:rPr>
    </w:lvl>
    <w:lvl w:ilvl="5" w:tplc="AA68CDF4" w:tentative="1">
      <w:start w:val="1"/>
      <w:numFmt w:val="bullet"/>
      <w:lvlText w:val=""/>
      <w:lvlJc w:val="left"/>
      <w:pPr>
        <w:ind w:left="3994" w:hanging="360"/>
      </w:pPr>
      <w:rPr>
        <w:rFonts w:ascii="Wingdings" w:hAnsi="Wingdings" w:hint="default"/>
      </w:rPr>
    </w:lvl>
    <w:lvl w:ilvl="6" w:tplc="82A43AF0" w:tentative="1">
      <w:start w:val="1"/>
      <w:numFmt w:val="bullet"/>
      <w:lvlText w:val=""/>
      <w:lvlJc w:val="left"/>
      <w:pPr>
        <w:ind w:left="4714" w:hanging="360"/>
      </w:pPr>
      <w:rPr>
        <w:rFonts w:ascii="Symbol" w:hAnsi="Symbol" w:hint="default"/>
      </w:rPr>
    </w:lvl>
    <w:lvl w:ilvl="7" w:tplc="7C6C9970" w:tentative="1">
      <w:start w:val="1"/>
      <w:numFmt w:val="bullet"/>
      <w:lvlText w:val="o"/>
      <w:lvlJc w:val="left"/>
      <w:pPr>
        <w:ind w:left="5434" w:hanging="360"/>
      </w:pPr>
      <w:rPr>
        <w:rFonts w:ascii="Courier New" w:hAnsi="Courier New" w:hint="default"/>
      </w:rPr>
    </w:lvl>
    <w:lvl w:ilvl="8" w:tplc="C75EDDB6" w:tentative="1">
      <w:start w:val="1"/>
      <w:numFmt w:val="bullet"/>
      <w:lvlText w:val=""/>
      <w:lvlJc w:val="left"/>
      <w:pPr>
        <w:ind w:left="6154" w:hanging="360"/>
      </w:pPr>
      <w:rPr>
        <w:rFonts w:ascii="Wingdings" w:hAnsi="Wingdings" w:hint="default"/>
      </w:rPr>
    </w:lvl>
  </w:abstractNum>
  <w:abstractNum w:abstractNumId="6">
    <w:nsid w:val="51DA6A9C"/>
    <w:multiLevelType w:val="hybridMultilevel"/>
    <w:tmpl w:val="79A402EA"/>
    <w:lvl w:ilvl="0" w:tplc="5AE8D888">
      <w:start w:val="1"/>
      <w:numFmt w:val="bullet"/>
      <w:lvlText w:val=""/>
      <w:lvlJc w:val="left"/>
      <w:pPr>
        <w:ind w:left="360" w:hanging="360"/>
      </w:pPr>
      <w:rPr>
        <w:rFonts w:ascii="Wingdings" w:hAnsi="Wingdings" w:hint="default"/>
        <w:color w:val="auto"/>
      </w:rPr>
    </w:lvl>
    <w:lvl w:ilvl="1" w:tplc="508A31A2" w:tentative="1">
      <w:start w:val="1"/>
      <w:numFmt w:val="bullet"/>
      <w:lvlText w:val="o"/>
      <w:lvlJc w:val="left"/>
      <w:pPr>
        <w:ind w:left="1080" w:hanging="360"/>
      </w:pPr>
      <w:rPr>
        <w:rFonts w:ascii="Courier New" w:hAnsi="Courier New" w:hint="default"/>
      </w:rPr>
    </w:lvl>
    <w:lvl w:ilvl="2" w:tplc="90A6D3BE" w:tentative="1">
      <w:start w:val="1"/>
      <w:numFmt w:val="bullet"/>
      <w:lvlText w:val=""/>
      <w:lvlJc w:val="left"/>
      <w:pPr>
        <w:ind w:left="1800" w:hanging="360"/>
      </w:pPr>
      <w:rPr>
        <w:rFonts w:ascii="Wingdings" w:hAnsi="Wingdings" w:hint="default"/>
      </w:rPr>
    </w:lvl>
    <w:lvl w:ilvl="3" w:tplc="B5C24F2A" w:tentative="1">
      <w:start w:val="1"/>
      <w:numFmt w:val="bullet"/>
      <w:lvlText w:val=""/>
      <w:lvlJc w:val="left"/>
      <w:pPr>
        <w:ind w:left="2520" w:hanging="360"/>
      </w:pPr>
      <w:rPr>
        <w:rFonts w:ascii="Symbol" w:hAnsi="Symbol" w:hint="default"/>
      </w:rPr>
    </w:lvl>
    <w:lvl w:ilvl="4" w:tplc="5BC62D52" w:tentative="1">
      <w:start w:val="1"/>
      <w:numFmt w:val="bullet"/>
      <w:lvlText w:val="o"/>
      <w:lvlJc w:val="left"/>
      <w:pPr>
        <w:ind w:left="3240" w:hanging="360"/>
      </w:pPr>
      <w:rPr>
        <w:rFonts w:ascii="Courier New" w:hAnsi="Courier New" w:hint="default"/>
      </w:rPr>
    </w:lvl>
    <w:lvl w:ilvl="5" w:tplc="114CCD76" w:tentative="1">
      <w:start w:val="1"/>
      <w:numFmt w:val="bullet"/>
      <w:lvlText w:val=""/>
      <w:lvlJc w:val="left"/>
      <w:pPr>
        <w:ind w:left="3960" w:hanging="360"/>
      </w:pPr>
      <w:rPr>
        <w:rFonts w:ascii="Wingdings" w:hAnsi="Wingdings" w:hint="default"/>
      </w:rPr>
    </w:lvl>
    <w:lvl w:ilvl="6" w:tplc="DC86AA4E" w:tentative="1">
      <w:start w:val="1"/>
      <w:numFmt w:val="bullet"/>
      <w:lvlText w:val=""/>
      <w:lvlJc w:val="left"/>
      <w:pPr>
        <w:ind w:left="4680" w:hanging="360"/>
      </w:pPr>
      <w:rPr>
        <w:rFonts w:ascii="Symbol" w:hAnsi="Symbol" w:hint="default"/>
      </w:rPr>
    </w:lvl>
    <w:lvl w:ilvl="7" w:tplc="07A24F36" w:tentative="1">
      <w:start w:val="1"/>
      <w:numFmt w:val="bullet"/>
      <w:lvlText w:val="o"/>
      <w:lvlJc w:val="left"/>
      <w:pPr>
        <w:ind w:left="5400" w:hanging="360"/>
      </w:pPr>
      <w:rPr>
        <w:rFonts w:ascii="Courier New" w:hAnsi="Courier New" w:hint="default"/>
      </w:rPr>
    </w:lvl>
    <w:lvl w:ilvl="8" w:tplc="4DF6551C" w:tentative="1">
      <w:start w:val="1"/>
      <w:numFmt w:val="bullet"/>
      <w:lvlText w:val=""/>
      <w:lvlJc w:val="left"/>
      <w:pPr>
        <w:ind w:left="6120" w:hanging="360"/>
      </w:pPr>
      <w:rPr>
        <w:rFonts w:ascii="Wingdings" w:hAnsi="Wingdings" w:hint="default"/>
      </w:rPr>
    </w:lvl>
  </w:abstractNum>
  <w:abstractNum w:abstractNumId="7">
    <w:nsid w:val="53D30D7D"/>
    <w:multiLevelType w:val="hybridMultilevel"/>
    <w:tmpl w:val="60145766"/>
    <w:lvl w:ilvl="0" w:tplc="AF3622E4">
      <w:start w:val="1"/>
      <w:numFmt w:val="bullet"/>
      <w:lvlText w:val=""/>
      <w:lvlJc w:val="left"/>
      <w:pPr>
        <w:ind w:left="360" w:hanging="360"/>
      </w:pPr>
      <w:rPr>
        <w:rFonts w:ascii="Wingdings" w:hAnsi="Wingdings" w:hint="default"/>
      </w:rPr>
    </w:lvl>
    <w:lvl w:ilvl="1" w:tplc="C630B000" w:tentative="1">
      <w:start w:val="1"/>
      <w:numFmt w:val="bullet"/>
      <w:lvlText w:val="o"/>
      <w:lvlJc w:val="left"/>
      <w:pPr>
        <w:ind w:left="1080" w:hanging="360"/>
      </w:pPr>
      <w:rPr>
        <w:rFonts w:ascii="Courier New" w:hAnsi="Courier New" w:hint="default"/>
      </w:rPr>
    </w:lvl>
    <w:lvl w:ilvl="2" w:tplc="76287376" w:tentative="1">
      <w:start w:val="1"/>
      <w:numFmt w:val="bullet"/>
      <w:lvlText w:val=""/>
      <w:lvlJc w:val="left"/>
      <w:pPr>
        <w:ind w:left="1800" w:hanging="360"/>
      </w:pPr>
      <w:rPr>
        <w:rFonts w:ascii="Wingdings" w:hAnsi="Wingdings" w:hint="default"/>
      </w:rPr>
    </w:lvl>
    <w:lvl w:ilvl="3" w:tplc="D50E0C72" w:tentative="1">
      <w:start w:val="1"/>
      <w:numFmt w:val="bullet"/>
      <w:lvlText w:val=""/>
      <w:lvlJc w:val="left"/>
      <w:pPr>
        <w:ind w:left="2520" w:hanging="360"/>
      </w:pPr>
      <w:rPr>
        <w:rFonts w:ascii="Symbol" w:hAnsi="Symbol" w:hint="default"/>
      </w:rPr>
    </w:lvl>
    <w:lvl w:ilvl="4" w:tplc="D99CDB90" w:tentative="1">
      <w:start w:val="1"/>
      <w:numFmt w:val="bullet"/>
      <w:lvlText w:val="o"/>
      <w:lvlJc w:val="left"/>
      <w:pPr>
        <w:ind w:left="3240" w:hanging="360"/>
      </w:pPr>
      <w:rPr>
        <w:rFonts w:ascii="Courier New" w:hAnsi="Courier New" w:hint="default"/>
      </w:rPr>
    </w:lvl>
    <w:lvl w:ilvl="5" w:tplc="9DC6290C" w:tentative="1">
      <w:start w:val="1"/>
      <w:numFmt w:val="bullet"/>
      <w:lvlText w:val=""/>
      <w:lvlJc w:val="left"/>
      <w:pPr>
        <w:ind w:left="3960" w:hanging="360"/>
      </w:pPr>
      <w:rPr>
        <w:rFonts w:ascii="Wingdings" w:hAnsi="Wingdings" w:hint="default"/>
      </w:rPr>
    </w:lvl>
    <w:lvl w:ilvl="6" w:tplc="FB5458D4" w:tentative="1">
      <w:start w:val="1"/>
      <w:numFmt w:val="bullet"/>
      <w:lvlText w:val=""/>
      <w:lvlJc w:val="left"/>
      <w:pPr>
        <w:ind w:left="4680" w:hanging="360"/>
      </w:pPr>
      <w:rPr>
        <w:rFonts w:ascii="Symbol" w:hAnsi="Symbol" w:hint="default"/>
      </w:rPr>
    </w:lvl>
    <w:lvl w:ilvl="7" w:tplc="3AD69EDC" w:tentative="1">
      <w:start w:val="1"/>
      <w:numFmt w:val="bullet"/>
      <w:lvlText w:val="o"/>
      <w:lvlJc w:val="left"/>
      <w:pPr>
        <w:ind w:left="5400" w:hanging="360"/>
      </w:pPr>
      <w:rPr>
        <w:rFonts w:ascii="Courier New" w:hAnsi="Courier New" w:hint="default"/>
      </w:rPr>
    </w:lvl>
    <w:lvl w:ilvl="8" w:tplc="C7AC8B58" w:tentative="1">
      <w:start w:val="1"/>
      <w:numFmt w:val="bullet"/>
      <w:lvlText w:val=""/>
      <w:lvlJc w:val="left"/>
      <w:pPr>
        <w:ind w:left="6120" w:hanging="360"/>
      </w:pPr>
      <w:rPr>
        <w:rFonts w:ascii="Wingdings" w:hAnsi="Wingdings" w:hint="default"/>
      </w:rPr>
    </w:lvl>
  </w:abstractNum>
  <w:abstractNum w:abstractNumId="8">
    <w:nsid w:val="693B56A9"/>
    <w:multiLevelType w:val="hybridMultilevel"/>
    <w:tmpl w:val="CB6478D0"/>
    <w:lvl w:ilvl="0" w:tplc="C372861A">
      <w:start w:val="1"/>
      <w:numFmt w:val="bullet"/>
      <w:lvlText w:val=""/>
      <w:lvlJc w:val="left"/>
      <w:pPr>
        <w:ind w:left="720" w:hanging="360"/>
      </w:pPr>
      <w:rPr>
        <w:rFonts w:ascii="Wingdings" w:hAnsi="Wingdings" w:hint="default"/>
      </w:rPr>
    </w:lvl>
    <w:lvl w:ilvl="1" w:tplc="09CA0F88" w:tentative="1">
      <w:start w:val="1"/>
      <w:numFmt w:val="bullet"/>
      <w:lvlText w:val="o"/>
      <w:lvlJc w:val="left"/>
      <w:pPr>
        <w:ind w:left="1440" w:hanging="360"/>
      </w:pPr>
      <w:rPr>
        <w:rFonts w:ascii="Courier New" w:hAnsi="Courier New" w:cs="Courier New" w:hint="default"/>
      </w:rPr>
    </w:lvl>
    <w:lvl w:ilvl="2" w:tplc="1BC8227A" w:tentative="1">
      <w:start w:val="1"/>
      <w:numFmt w:val="bullet"/>
      <w:lvlText w:val=""/>
      <w:lvlJc w:val="left"/>
      <w:pPr>
        <w:ind w:left="2160" w:hanging="360"/>
      </w:pPr>
      <w:rPr>
        <w:rFonts w:ascii="Wingdings" w:hAnsi="Wingdings" w:hint="default"/>
      </w:rPr>
    </w:lvl>
    <w:lvl w:ilvl="3" w:tplc="074EBE8C" w:tentative="1">
      <w:start w:val="1"/>
      <w:numFmt w:val="bullet"/>
      <w:lvlText w:val=""/>
      <w:lvlJc w:val="left"/>
      <w:pPr>
        <w:ind w:left="2880" w:hanging="360"/>
      </w:pPr>
      <w:rPr>
        <w:rFonts w:ascii="Symbol" w:hAnsi="Symbol" w:hint="default"/>
      </w:rPr>
    </w:lvl>
    <w:lvl w:ilvl="4" w:tplc="7E54D0A4" w:tentative="1">
      <w:start w:val="1"/>
      <w:numFmt w:val="bullet"/>
      <w:lvlText w:val="o"/>
      <w:lvlJc w:val="left"/>
      <w:pPr>
        <w:ind w:left="3600" w:hanging="360"/>
      </w:pPr>
      <w:rPr>
        <w:rFonts w:ascii="Courier New" w:hAnsi="Courier New" w:cs="Courier New" w:hint="default"/>
      </w:rPr>
    </w:lvl>
    <w:lvl w:ilvl="5" w:tplc="DFF41990" w:tentative="1">
      <w:start w:val="1"/>
      <w:numFmt w:val="bullet"/>
      <w:lvlText w:val=""/>
      <w:lvlJc w:val="left"/>
      <w:pPr>
        <w:ind w:left="4320" w:hanging="360"/>
      </w:pPr>
      <w:rPr>
        <w:rFonts w:ascii="Wingdings" w:hAnsi="Wingdings" w:hint="default"/>
      </w:rPr>
    </w:lvl>
    <w:lvl w:ilvl="6" w:tplc="FD0084FC" w:tentative="1">
      <w:start w:val="1"/>
      <w:numFmt w:val="bullet"/>
      <w:lvlText w:val=""/>
      <w:lvlJc w:val="left"/>
      <w:pPr>
        <w:ind w:left="5040" w:hanging="360"/>
      </w:pPr>
      <w:rPr>
        <w:rFonts w:ascii="Symbol" w:hAnsi="Symbol" w:hint="default"/>
      </w:rPr>
    </w:lvl>
    <w:lvl w:ilvl="7" w:tplc="3892B032" w:tentative="1">
      <w:start w:val="1"/>
      <w:numFmt w:val="bullet"/>
      <w:lvlText w:val="o"/>
      <w:lvlJc w:val="left"/>
      <w:pPr>
        <w:ind w:left="5760" w:hanging="360"/>
      </w:pPr>
      <w:rPr>
        <w:rFonts w:ascii="Courier New" w:hAnsi="Courier New" w:cs="Courier New" w:hint="default"/>
      </w:rPr>
    </w:lvl>
    <w:lvl w:ilvl="8" w:tplc="0C28E03C" w:tentative="1">
      <w:start w:val="1"/>
      <w:numFmt w:val="bullet"/>
      <w:lvlText w:val=""/>
      <w:lvlJc w:val="left"/>
      <w:pPr>
        <w:ind w:left="6480" w:hanging="360"/>
      </w:pPr>
      <w:rPr>
        <w:rFonts w:ascii="Wingdings" w:hAnsi="Wingdings" w:hint="default"/>
      </w:rPr>
    </w:lvl>
  </w:abstractNum>
  <w:abstractNum w:abstractNumId="9">
    <w:nsid w:val="7F873CD4"/>
    <w:multiLevelType w:val="hybridMultilevel"/>
    <w:tmpl w:val="7E341D28"/>
    <w:lvl w:ilvl="0" w:tplc="949C9388">
      <w:start w:val="1"/>
      <w:numFmt w:val="bullet"/>
      <w:lvlText w:val=""/>
      <w:lvlJc w:val="left"/>
      <w:pPr>
        <w:ind w:left="360" w:hanging="360"/>
      </w:pPr>
      <w:rPr>
        <w:rFonts w:ascii="Wingdings" w:hAnsi="Wingdings" w:hint="default"/>
      </w:rPr>
    </w:lvl>
    <w:lvl w:ilvl="1" w:tplc="4D2CFFA4" w:tentative="1">
      <w:start w:val="1"/>
      <w:numFmt w:val="bullet"/>
      <w:lvlText w:val="o"/>
      <w:lvlJc w:val="left"/>
      <w:pPr>
        <w:ind w:left="1080" w:hanging="360"/>
      </w:pPr>
      <w:rPr>
        <w:rFonts w:ascii="Courier New" w:hAnsi="Courier New" w:hint="default"/>
      </w:rPr>
    </w:lvl>
    <w:lvl w:ilvl="2" w:tplc="C6565CF2" w:tentative="1">
      <w:start w:val="1"/>
      <w:numFmt w:val="bullet"/>
      <w:lvlText w:val=""/>
      <w:lvlJc w:val="left"/>
      <w:pPr>
        <w:ind w:left="1800" w:hanging="360"/>
      </w:pPr>
      <w:rPr>
        <w:rFonts w:ascii="Wingdings" w:hAnsi="Wingdings" w:hint="default"/>
      </w:rPr>
    </w:lvl>
    <w:lvl w:ilvl="3" w:tplc="22A80B3A" w:tentative="1">
      <w:start w:val="1"/>
      <w:numFmt w:val="bullet"/>
      <w:lvlText w:val=""/>
      <w:lvlJc w:val="left"/>
      <w:pPr>
        <w:ind w:left="2520" w:hanging="360"/>
      </w:pPr>
      <w:rPr>
        <w:rFonts w:ascii="Symbol" w:hAnsi="Symbol" w:hint="default"/>
      </w:rPr>
    </w:lvl>
    <w:lvl w:ilvl="4" w:tplc="23F6EAF6" w:tentative="1">
      <w:start w:val="1"/>
      <w:numFmt w:val="bullet"/>
      <w:lvlText w:val="o"/>
      <w:lvlJc w:val="left"/>
      <w:pPr>
        <w:ind w:left="3240" w:hanging="360"/>
      </w:pPr>
      <w:rPr>
        <w:rFonts w:ascii="Courier New" w:hAnsi="Courier New" w:hint="default"/>
      </w:rPr>
    </w:lvl>
    <w:lvl w:ilvl="5" w:tplc="A426C7BE" w:tentative="1">
      <w:start w:val="1"/>
      <w:numFmt w:val="bullet"/>
      <w:lvlText w:val=""/>
      <w:lvlJc w:val="left"/>
      <w:pPr>
        <w:ind w:left="3960" w:hanging="360"/>
      </w:pPr>
      <w:rPr>
        <w:rFonts w:ascii="Wingdings" w:hAnsi="Wingdings" w:hint="default"/>
      </w:rPr>
    </w:lvl>
    <w:lvl w:ilvl="6" w:tplc="7B003010" w:tentative="1">
      <w:start w:val="1"/>
      <w:numFmt w:val="bullet"/>
      <w:lvlText w:val=""/>
      <w:lvlJc w:val="left"/>
      <w:pPr>
        <w:ind w:left="4680" w:hanging="360"/>
      </w:pPr>
      <w:rPr>
        <w:rFonts w:ascii="Symbol" w:hAnsi="Symbol" w:hint="default"/>
      </w:rPr>
    </w:lvl>
    <w:lvl w:ilvl="7" w:tplc="5B2402D4" w:tentative="1">
      <w:start w:val="1"/>
      <w:numFmt w:val="bullet"/>
      <w:lvlText w:val="o"/>
      <w:lvlJc w:val="left"/>
      <w:pPr>
        <w:ind w:left="5400" w:hanging="360"/>
      </w:pPr>
      <w:rPr>
        <w:rFonts w:ascii="Courier New" w:hAnsi="Courier New" w:hint="default"/>
      </w:rPr>
    </w:lvl>
    <w:lvl w:ilvl="8" w:tplc="C28C1992" w:tentative="1">
      <w:start w:val="1"/>
      <w:numFmt w:val="bullet"/>
      <w:lvlText w:val=""/>
      <w:lvlJc w:val="left"/>
      <w:pPr>
        <w:ind w:left="6120" w:hanging="360"/>
      </w:pPr>
      <w:rPr>
        <w:rFonts w:ascii="Wingdings" w:hAnsi="Wingdings" w:hint="default"/>
      </w:rPr>
    </w:lvl>
  </w:abstractNum>
  <w:num w:numId="1">
    <w:abstractNumId w:val="2"/>
  </w:num>
  <w:num w:numId="2">
    <w:abstractNumId w:val="3"/>
  </w:num>
  <w:num w:numId="3">
    <w:abstractNumId w:val="5"/>
  </w:num>
  <w:num w:numId="4">
    <w:abstractNumId w:val="7"/>
  </w:num>
  <w:num w:numId="5">
    <w:abstractNumId w:val="0"/>
  </w:num>
  <w:num w:numId="6">
    <w:abstractNumId w:val="9"/>
  </w:num>
  <w:num w:numId="7">
    <w:abstractNumId w:val="1"/>
  </w:num>
  <w:num w:numId="8">
    <w:abstractNumId w:val="6"/>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hyphenationZone w:val="283"/>
  <w:drawingGridHorizontalSpacing w:val="12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2E1E"/>
    <w:rsid w:val="00322E1E"/>
    <w:rsid w:val="005D74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14:docId w14:val="67C9D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GB" w:eastAsia="en-GB"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7054"/>
    <w:rPr>
      <w:sz w:val="24"/>
      <w:szCs w:val="24"/>
      <w:lang w:val="en-US" w:eastAsia="en-US"/>
    </w:rPr>
  </w:style>
  <w:style w:type="paragraph" w:styleId="1">
    <w:name w:val="heading 1"/>
    <w:basedOn w:val="a"/>
    <w:next w:val="a"/>
    <w:link w:val="10"/>
    <w:uiPriority w:val="99"/>
    <w:qFormat/>
    <w:rsid w:val="00991846"/>
    <w:pPr>
      <w:keepNext/>
      <w:spacing w:before="240" w:after="60"/>
      <w:outlineLvl w:val="0"/>
    </w:pPr>
    <w:rPr>
      <w:rFonts w:ascii="Arial" w:hAnsi="Arial"/>
      <w:b/>
      <w:bCs/>
      <w:kern w:val="32"/>
      <w:sz w:val="32"/>
      <w:szCs w:val="32"/>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字符"/>
    <w:link w:val="1"/>
    <w:uiPriority w:val="99"/>
    <w:locked/>
    <w:rPr>
      <w:rFonts w:ascii="Cambria" w:eastAsia="SimSun" w:hAnsi="Cambria" w:cs="Times New Roman"/>
      <w:b/>
      <w:bCs/>
      <w:kern w:val="32"/>
      <w:sz w:val="32"/>
      <w:szCs w:val="32"/>
    </w:rPr>
  </w:style>
  <w:style w:type="paragraph" w:styleId="a3">
    <w:name w:val="header"/>
    <w:basedOn w:val="a"/>
    <w:link w:val="a4"/>
    <w:uiPriority w:val="99"/>
    <w:rsid w:val="00BA2624"/>
    <w:pPr>
      <w:tabs>
        <w:tab w:val="center" w:pos="4320"/>
        <w:tab w:val="right" w:pos="8640"/>
      </w:tabs>
    </w:pPr>
  </w:style>
  <w:style w:type="character" w:customStyle="1" w:styleId="a4">
    <w:name w:val="页眉字符"/>
    <w:link w:val="a3"/>
    <w:uiPriority w:val="99"/>
    <w:locked/>
    <w:rsid w:val="0002316C"/>
    <w:rPr>
      <w:rFonts w:cs="Times New Roman"/>
      <w:sz w:val="24"/>
      <w:szCs w:val="24"/>
    </w:rPr>
  </w:style>
  <w:style w:type="paragraph" w:styleId="a5">
    <w:name w:val="footer"/>
    <w:basedOn w:val="a"/>
    <w:link w:val="a6"/>
    <w:uiPriority w:val="99"/>
    <w:rsid w:val="00BA2624"/>
    <w:pPr>
      <w:tabs>
        <w:tab w:val="center" w:pos="4320"/>
        <w:tab w:val="right" w:pos="8640"/>
      </w:tabs>
    </w:pPr>
  </w:style>
  <w:style w:type="character" w:customStyle="1" w:styleId="a6">
    <w:name w:val="页脚字符"/>
    <w:link w:val="a5"/>
    <w:uiPriority w:val="99"/>
    <w:semiHidden/>
    <w:locked/>
    <w:rPr>
      <w:rFonts w:cs="Times New Roman"/>
      <w:sz w:val="24"/>
      <w:szCs w:val="24"/>
    </w:rPr>
  </w:style>
  <w:style w:type="table" w:styleId="a7">
    <w:name w:val="Table Grid"/>
    <w:basedOn w:val="a1"/>
    <w:uiPriority w:val="99"/>
    <w:rsid w:val="00CC353E"/>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uiPriority w:val="99"/>
    <w:rsid w:val="005526DF"/>
    <w:rPr>
      <w:rFonts w:cs="Times New Roman"/>
    </w:rPr>
  </w:style>
  <w:style w:type="paragraph" w:styleId="a9">
    <w:name w:val="endnote text"/>
    <w:basedOn w:val="a"/>
    <w:link w:val="aa"/>
    <w:uiPriority w:val="99"/>
    <w:rsid w:val="00FD7D16"/>
    <w:rPr>
      <w:sz w:val="20"/>
      <w:szCs w:val="20"/>
    </w:rPr>
  </w:style>
  <w:style w:type="character" w:customStyle="1" w:styleId="aa">
    <w:name w:val="尾注文本字符"/>
    <w:link w:val="a9"/>
    <w:uiPriority w:val="99"/>
    <w:locked/>
    <w:rsid w:val="00FD7D16"/>
    <w:rPr>
      <w:rFonts w:cs="Times New Roman"/>
      <w:lang w:val="en-US" w:eastAsia="en-US"/>
    </w:rPr>
  </w:style>
  <w:style w:type="character" w:styleId="ab">
    <w:name w:val="endnote reference"/>
    <w:uiPriority w:val="99"/>
    <w:rsid w:val="00FD7D16"/>
    <w:rPr>
      <w:rFonts w:cs="Times New Roman"/>
      <w:vertAlign w:val="superscript"/>
    </w:rPr>
  </w:style>
  <w:style w:type="paragraph" w:styleId="ac">
    <w:name w:val="footnote text"/>
    <w:basedOn w:val="a"/>
    <w:link w:val="ad"/>
    <w:uiPriority w:val="99"/>
    <w:rsid w:val="00B96A3A"/>
    <w:rPr>
      <w:sz w:val="20"/>
      <w:szCs w:val="20"/>
    </w:rPr>
  </w:style>
  <w:style w:type="character" w:customStyle="1" w:styleId="ad">
    <w:name w:val="脚注文本字符"/>
    <w:link w:val="ac"/>
    <w:uiPriority w:val="99"/>
    <w:locked/>
    <w:rsid w:val="00B96A3A"/>
    <w:rPr>
      <w:rFonts w:cs="Times New Roman"/>
      <w:lang w:val="en-US" w:eastAsia="en-US"/>
    </w:rPr>
  </w:style>
  <w:style w:type="character" w:styleId="ae">
    <w:name w:val="footnote reference"/>
    <w:uiPriority w:val="99"/>
    <w:rsid w:val="00B96A3A"/>
    <w:rPr>
      <w:rFonts w:cs="Times New Roman"/>
      <w:vertAlign w:val="superscript"/>
    </w:rPr>
  </w:style>
  <w:style w:type="paragraph" w:styleId="af">
    <w:name w:val="Balloon Text"/>
    <w:basedOn w:val="a"/>
    <w:link w:val="af0"/>
    <w:uiPriority w:val="99"/>
    <w:rsid w:val="003D3D05"/>
    <w:rPr>
      <w:rFonts w:ascii="Tahoma" w:hAnsi="Tahoma" w:cs="Tahoma"/>
      <w:sz w:val="16"/>
      <w:szCs w:val="16"/>
    </w:rPr>
  </w:style>
  <w:style w:type="character" w:customStyle="1" w:styleId="af0">
    <w:name w:val="批注框文本字符"/>
    <w:link w:val="af"/>
    <w:uiPriority w:val="99"/>
    <w:locked/>
    <w:rsid w:val="003D3D05"/>
    <w:rPr>
      <w:rFonts w:ascii="Tahoma" w:hAnsi="Tahoma" w:cs="Tahoma"/>
      <w:sz w:val="16"/>
      <w:szCs w:val="16"/>
    </w:rPr>
  </w:style>
  <w:style w:type="paragraph" w:styleId="af1">
    <w:name w:val="List Paragraph"/>
    <w:basedOn w:val="a"/>
    <w:uiPriority w:val="99"/>
    <w:qFormat/>
    <w:rsid w:val="00B335FB"/>
    <w:pPr>
      <w:ind w:left="720"/>
      <w:contextualSpacing/>
    </w:pPr>
  </w:style>
  <w:style w:type="character" w:styleId="af2">
    <w:name w:val="Hyperlink"/>
    <w:uiPriority w:val="99"/>
    <w:rsid w:val="009816E4"/>
    <w:rPr>
      <w:rFonts w:cs="Times New Roman"/>
      <w:color w:val="0000FF"/>
      <w:u w:val="single"/>
    </w:rPr>
  </w:style>
  <w:style w:type="paragraph" w:customStyle="1" w:styleId="Default">
    <w:name w:val="Default"/>
    <w:uiPriority w:val="99"/>
    <w:rsid w:val="003174C0"/>
    <w:pPr>
      <w:autoSpaceDE w:val="0"/>
      <w:autoSpaceDN w:val="0"/>
      <w:adjustRightInd w:val="0"/>
    </w:pPr>
    <w:rPr>
      <w:color w:val="000000"/>
      <w:sz w:val="24"/>
      <w:szCs w:val="24"/>
      <w:lang w:val="en-US" w:eastAsia="en-US"/>
    </w:rPr>
  </w:style>
  <w:style w:type="character" w:styleId="af3">
    <w:name w:val="annotation reference"/>
    <w:basedOn w:val="a0"/>
    <w:uiPriority w:val="99"/>
    <w:semiHidden/>
    <w:unhideWhenUsed/>
    <w:rsid w:val="008D1D60"/>
    <w:rPr>
      <w:sz w:val="16"/>
      <w:szCs w:val="16"/>
    </w:rPr>
  </w:style>
  <w:style w:type="paragraph" w:styleId="af4">
    <w:name w:val="annotation text"/>
    <w:basedOn w:val="a"/>
    <w:link w:val="af5"/>
    <w:uiPriority w:val="99"/>
    <w:semiHidden/>
    <w:unhideWhenUsed/>
    <w:rsid w:val="008D1D60"/>
    <w:rPr>
      <w:sz w:val="20"/>
      <w:szCs w:val="20"/>
    </w:rPr>
  </w:style>
  <w:style w:type="character" w:customStyle="1" w:styleId="af5">
    <w:name w:val="注释文本字符"/>
    <w:basedOn w:val="a0"/>
    <w:link w:val="af4"/>
    <w:uiPriority w:val="99"/>
    <w:semiHidden/>
    <w:rsid w:val="008D1D60"/>
    <w:rPr>
      <w:lang w:val="en-US" w:eastAsia="en-US"/>
    </w:rPr>
  </w:style>
  <w:style w:type="paragraph" w:styleId="af6">
    <w:name w:val="annotation subject"/>
    <w:basedOn w:val="af4"/>
    <w:next w:val="af4"/>
    <w:link w:val="af7"/>
    <w:uiPriority w:val="99"/>
    <w:semiHidden/>
    <w:unhideWhenUsed/>
    <w:rsid w:val="008D1D60"/>
    <w:rPr>
      <w:b/>
      <w:bCs/>
    </w:rPr>
  </w:style>
  <w:style w:type="character" w:customStyle="1" w:styleId="af7">
    <w:name w:val="批注主题字符"/>
    <w:basedOn w:val="af5"/>
    <w:link w:val="af6"/>
    <w:uiPriority w:val="99"/>
    <w:semiHidden/>
    <w:rsid w:val="008D1D60"/>
    <w:rPr>
      <w:b/>
      <w:bCs/>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emf"/><Relationship Id="rId20" Type="http://schemas.openxmlformats.org/officeDocument/2006/relationships/footer" Target="footer1.xml"/><Relationship Id="rId21" Type="http://schemas.openxmlformats.org/officeDocument/2006/relationships/footer" Target="footer2.xml"/><Relationship Id="rId22" Type="http://schemas.openxmlformats.org/officeDocument/2006/relationships/header" Target="header3.xml"/><Relationship Id="rId23" Type="http://schemas.openxmlformats.org/officeDocument/2006/relationships/footer" Target="footer3.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package" Target="embeddings/ooxmlPackage11.sldx"/><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image" Target="media/image6.png"/><Relationship Id="rId15" Type="http://schemas.openxmlformats.org/officeDocument/2006/relationships/image" Target="media/image7.png"/><Relationship Id="rId16" Type="http://schemas.openxmlformats.org/officeDocument/2006/relationships/image" Target="media/image8.emf"/><Relationship Id="rId17" Type="http://schemas.openxmlformats.org/officeDocument/2006/relationships/package" Target="embeddings/ooxmlPackage22.sldx"/><Relationship Id="rId18" Type="http://schemas.openxmlformats.org/officeDocument/2006/relationships/header" Target="header1.xml"/><Relationship Id="rId19" Type="http://schemas.openxmlformats.org/officeDocument/2006/relationships/header" Target="header2.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2</Pages>
  <Words>166</Words>
  <Characters>951</Characters>
  <Application>Microsoft Macintosh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Training package on the Convention on the Rights of Persons with Disabilities</vt:lpstr>
    </vt:vector>
  </TitlesOfParts>
  <Company/>
  <LinksUpToDate>false</LinksUpToDate>
  <CharactersWithSpaces>1115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package on the Convention on the Rights of Persons with Disabilities</dc:title>
  <dc:creator>Patrick Marega Castellan</dc:creator>
  <cp:lastModifiedBy>Zhang Yingxue</cp:lastModifiedBy>
  <cp:revision>34</cp:revision>
  <cp:lastPrinted>2012-08-17T09:11:00Z</cp:lastPrinted>
  <dcterms:created xsi:type="dcterms:W3CDTF">2011-06-23T15:57:00Z</dcterms:created>
  <dcterms:modified xsi:type="dcterms:W3CDTF">2015-08-04T21:37:00Z</dcterms:modified>
</cp:coreProperties>
</file>